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113" w:rsidRPr="00E74576" w:rsidRDefault="005E6113" w:rsidP="00F34258">
      <w:pPr>
        <w:jc w:val="center"/>
        <w:rPr>
          <w:b/>
          <w:u w:val="single"/>
        </w:rPr>
      </w:pPr>
      <w:r w:rsidRPr="00E74576">
        <w:rPr>
          <w:b/>
          <w:u w:val="single"/>
        </w:rPr>
        <w:t>COLLABORATION AGREEMENT</w:t>
      </w:r>
    </w:p>
    <w:p w:rsidR="005E6113" w:rsidRPr="00A87F49" w:rsidRDefault="005E6113" w:rsidP="00F34258">
      <w:pPr>
        <w:jc w:val="center"/>
      </w:pPr>
      <w:r w:rsidRPr="00A87F49">
        <w:t xml:space="preserve">Between </w:t>
      </w:r>
      <w:r>
        <w:t>Gregg Housh</w:t>
      </w:r>
      <w:r w:rsidRPr="00A87F49">
        <w:rPr>
          <w:sz w:val="28"/>
          <w:szCs w:val="28"/>
        </w:rPr>
        <w:t xml:space="preserve"> </w:t>
      </w:r>
      <w:r w:rsidRPr="00A87F49">
        <w:t xml:space="preserve">and </w:t>
      </w:r>
      <w:r>
        <w:t>Barrett Brown</w:t>
      </w:r>
    </w:p>
    <w:p w:rsidR="005E6113" w:rsidRDefault="005E6113" w:rsidP="00F34258">
      <w:pPr>
        <w:jc w:val="center"/>
      </w:pPr>
    </w:p>
    <w:p w:rsidR="005E6113" w:rsidRDefault="005E6113" w:rsidP="00876113">
      <w:pPr>
        <w:jc w:val="both"/>
      </w:pPr>
      <w:r w:rsidRPr="00151DFC">
        <w:tab/>
        <w:t xml:space="preserve">This collaboration agreement (the “Agreement”) dated as of </w:t>
      </w:r>
      <w:r>
        <w:t>August 16, 2011</w:t>
      </w:r>
      <w:r w:rsidRPr="00151DFC">
        <w:t xml:space="preserve"> is by and between </w:t>
      </w:r>
      <w:r>
        <w:t>Gregg Housh</w:t>
      </w:r>
      <w:r w:rsidRPr="00151DFC">
        <w:t xml:space="preserve"> (</w:t>
      </w:r>
      <w:r>
        <w:t>GH</w:t>
      </w:r>
      <w:r w:rsidRPr="00151DFC">
        <w:t xml:space="preserve">) whose address is </w:t>
      </w:r>
      <w:r>
        <w:t>______________, and Barrett Brown</w:t>
      </w:r>
      <w:r w:rsidRPr="00151DFC">
        <w:t xml:space="preserve">, whose address </w:t>
      </w:r>
      <w:r>
        <w:t>is _______________________________</w:t>
      </w:r>
    </w:p>
    <w:p w:rsidR="005E6113" w:rsidRDefault="005E6113" w:rsidP="001E5A2A">
      <w:pPr>
        <w:jc w:val="both"/>
      </w:pPr>
    </w:p>
    <w:p w:rsidR="005E6113" w:rsidRDefault="005E6113" w:rsidP="001E5A2A">
      <w:pPr>
        <w:jc w:val="both"/>
      </w:pPr>
    </w:p>
    <w:p w:rsidR="005E6113" w:rsidRDefault="005E6113" w:rsidP="001E5A2A">
      <w:pPr>
        <w:jc w:val="both"/>
      </w:pPr>
      <w:r>
        <w:t>1.</w:t>
      </w:r>
      <w:r>
        <w:tab/>
        <w:t>DESCRIPTION OF THE WORK</w:t>
      </w:r>
    </w:p>
    <w:p w:rsidR="005E6113" w:rsidRDefault="005E6113" w:rsidP="001E5A2A">
      <w:pPr>
        <w:jc w:val="both"/>
      </w:pPr>
    </w:p>
    <w:p w:rsidR="005E6113" w:rsidRPr="000655BE" w:rsidRDefault="005E6113" w:rsidP="001E5A2A">
      <w:pPr>
        <w:jc w:val="both"/>
        <w:rPr>
          <w:bCs/>
        </w:rPr>
      </w:pPr>
      <w:r>
        <w:tab/>
        <w:t>The parties agree to collaborate in the creation of a work of non-fiction that combines pertinent aspects of Gregg Housh’s personal memoir with his role as defacto spokesman for, and knowledge of the inner workings of, the activist ‘organization’ known as ANONYMOUS (the “</w:t>
      </w:r>
      <w:r>
        <w:rPr>
          <w:b/>
        </w:rPr>
        <w:t>Book</w:t>
      </w:r>
      <w:r>
        <w:t>”).</w:t>
      </w:r>
    </w:p>
    <w:p w:rsidR="005E6113" w:rsidRDefault="005E6113" w:rsidP="001E5A2A">
      <w:pPr>
        <w:jc w:val="both"/>
      </w:pPr>
    </w:p>
    <w:p w:rsidR="005E6113" w:rsidRDefault="005E6113" w:rsidP="001E5A2A">
      <w:pPr>
        <w:jc w:val="both"/>
      </w:pPr>
      <w:r>
        <w:t>2.</w:t>
      </w:r>
      <w:r>
        <w:tab/>
        <w:t>COLLABORATORS’ CONTRIBUTIONS</w:t>
      </w:r>
    </w:p>
    <w:p w:rsidR="005E6113" w:rsidRDefault="005E6113" w:rsidP="001E5A2A">
      <w:pPr>
        <w:jc w:val="both"/>
      </w:pPr>
    </w:p>
    <w:p w:rsidR="005E6113" w:rsidRDefault="005E6113" w:rsidP="001E5A2A">
      <w:pPr>
        <w:jc w:val="both"/>
      </w:pPr>
      <w:r>
        <w:tab/>
      </w:r>
      <w:r>
        <w:rPr>
          <w:b/>
        </w:rPr>
        <w:t>Gregg Housh</w:t>
      </w:r>
      <w:r>
        <w:t xml:space="preserve"> (GH) shall make himself available to</w:t>
      </w:r>
      <w:r w:rsidRPr="000655BE">
        <w:rPr>
          <w:b/>
        </w:rPr>
        <w:t xml:space="preserve"> </w:t>
      </w:r>
      <w:r>
        <w:rPr>
          <w:b/>
        </w:rPr>
        <w:t>Barrett Brown</w:t>
      </w:r>
      <w:r>
        <w:t xml:space="preserve"> (BB) for interviews – in person, by telephone, e-mail, etc. – in order to provide </w:t>
      </w:r>
      <w:r>
        <w:rPr>
          <w:b/>
        </w:rPr>
        <w:t>BB</w:t>
      </w:r>
      <w:r>
        <w:t xml:space="preserve"> sufficient time to gather the material necessary to write, first, a proposal for the Book (the “</w:t>
      </w:r>
      <w:r w:rsidRPr="002B2EE2">
        <w:rPr>
          <w:b/>
        </w:rPr>
        <w:t>Proposal</w:t>
      </w:r>
      <w:r>
        <w:t>”); and, subsequently, the Book itself. The parties shall work together to find a publisher (the “</w:t>
      </w:r>
      <w:r>
        <w:rPr>
          <w:b/>
        </w:rPr>
        <w:t>Publisher</w:t>
      </w:r>
      <w:r>
        <w:t>”) for the Book, and shall make themselves available to meet with potential publishers if requested.  GH will review the manuscript and draft chapters and offer factual corrections in a timely fashion as is needed.  GH and BB commit to be available to promote the Book, within reason, according the mutually-agreed needs of the Publisher.</w:t>
      </w:r>
    </w:p>
    <w:p w:rsidR="005E6113" w:rsidRDefault="005E6113" w:rsidP="001E5A2A">
      <w:pPr>
        <w:jc w:val="both"/>
      </w:pPr>
    </w:p>
    <w:p w:rsidR="005E6113" w:rsidRDefault="005E6113" w:rsidP="001E5A2A">
      <w:pPr>
        <w:jc w:val="both"/>
      </w:pPr>
      <w:r>
        <w:tab/>
        <w:t xml:space="preserve"> BB will prepare a proposal for the Book (the “</w:t>
      </w:r>
      <w:r w:rsidRPr="002B2EE2">
        <w:rPr>
          <w:b/>
        </w:rPr>
        <w:t>Proposal</w:t>
      </w:r>
      <w:r>
        <w:t>”) and thereafter create, revise and deliver to the Publisher the final written manuscript of the Book, in close coordination with GH, on a schedule mutually determined with the Publisher.</w:t>
      </w:r>
      <w:r>
        <w:tab/>
      </w:r>
    </w:p>
    <w:p w:rsidR="005E6113" w:rsidRDefault="005E6113" w:rsidP="001E5A2A">
      <w:pPr>
        <w:jc w:val="both"/>
      </w:pPr>
    </w:p>
    <w:p w:rsidR="005E6113" w:rsidRDefault="005E6113" w:rsidP="001E5A2A">
      <w:pPr>
        <w:jc w:val="both"/>
      </w:pPr>
      <w:r>
        <w:t>3.</w:t>
      </w:r>
      <w:r>
        <w:tab/>
        <w:t>COMPLETION DATES</w:t>
      </w:r>
    </w:p>
    <w:p w:rsidR="005E6113" w:rsidRDefault="005E6113" w:rsidP="001E5A2A">
      <w:pPr>
        <w:jc w:val="both"/>
      </w:pPr>
    </w:p>
    <w:p w:rsidR="005E6113" w:rsidRDefault="005E6113" w:rsidP="001E5A2A">
      <w:pPr>
        <w:jc w:val="both"/>
      </w:pPr>
      <w:r>
        <w:tab/>
        <w:t xml:space="preserve">The parties shall endeavor to deliver a complete draft of the Book to the Publisher within one calendar year of the date of the sale to the publisher, or by the date specified in a publishing contract, whichever is sooner.  </w:t>
      </w:r>
    </w:p>
    <w:p w:rsidR="005E6113" w:rsidRDefault="005E6113" w:rsidP="001E5A2A">
      <w:pPr>
        <w:jc w:val="both"/>
      </w:pPr>
    </w:p>
    <w:p w:rsidR="005E6113" w:rsidRDefault="005E6113" w:rsidP="001E5A2A">
      <w:pPr>
        <w:jc w:val="both"/>
      </w:pPr>
      <w:r>
        <w:t>4.</w:t>
      </w:r>
      <w:r>
        <w:tab/>
        <w:t>QUITTING THE COLLABORATION</w:t>
      </w:r>
    </w:p>
    <w:p w:rsidR="005E6113" w:rsidRDefault="005E6113" w:rsidP="001E5A2A">
      <w:pPr>
        <w:jc w:val="both"/>
      </w:pPr>
    </w:p>
    <w:p w:rsidR="005E6113" w:rsidRDefault="005E6113" w:rsidP="00CD4BCC">
      <w:pPr>
        <w:ind w:firstLine="720"/>
        <w:jc w:val="both"/>
      </w:pPr>
      <w:r>
        <w:t>Without limiting any of the terms set forth in Paragraph 7 below, if either party wishes to quit the collaboration before the Book is completed and accepted by the Publisher, then the parties shall enter into a written agreement setting forth the rights of the withdrawing collaborator, including what authorship credit and compensation, if any, shall be paid to the withdrawing collaborator.  In the event one party terminates the collaboration prior to the conclusion of the work contemplated hereunder, neither party shall have the right to use the creative contributions or other intellectual property of the other party unless and until a mutually agreeable arrangement is made (with respect to finances, billing, etc.).  If the parties are unable to agree, they shall submit their dispute to mediation and/or arbitration as described below.</w:t>
      </w:r>
    </w:p>
    <w:p w:rsidR="005E6113" w:rsidRDefault="005E6113" w:rsidP="00BF0FB3">
      <w:pPr>
        <w:ind w:left="374"/>
        <w:jc w:val="both"/>
      </w:pPr>
    </w:p>
    <w:p w:rsidR="005E6113" w:rsidRDefault="005E6113" w:rsidP="001E5A2A">
      <w:pPr>
        <w:jc w:val="both"/>
      </w:pPr>
    </w:p>
    <w:p w:rsidR="005E6113" w:rsidRDefault="005E6113" w:rsidP="001E5A2A">
      <w:pPr>
        <w:jc w:val="both"/>
      </w:pPr>
      <w:r>
        <w:t>5.</w:t>
      </w:r>
      <w:r>
        <w:tab/>
        <w:t>OWNERSHIP</w:t>
      </w:r>
    </w:p>
    <w:p w:rsidR="005E6113" w:rsidRDefault="005E6113" w:rsidP="001E5A2A">
      <w:pPr>
        <w:jc w:val="both"/>
      </w:pPr>
    </w:p>
    <w:p w:rsidR="005E6113" w:rsidDel="004B56AC" w:rsidRDefault="005E6113" w:rsidP="008A712E">
      <w:pPr>
        <w:jc w:val="both"/>
        <w:rPr>
          <w:del w:id="0" w:author="Karen" w:date="2011-08-22T12:18:00Z"/>
        </w:rPr>
      </w:pPr>
      <w:r>
        <w:tab/>
        <w:t xml:space="preserve">It is understood that the Book shall be a joint Work.  </w:t>
      </w:r>
      <w:commentRangeStart w:id="1"/>
      <w:del w:id="2" w:author="Karen" w:date="2011-08-22T12:18:00Z">
        <w:r w:rsidDel="004B56AC">
          <w:delText xml:space="preserve">In the event that BB chooses to quit the Collaboration for the reasons outlined in Clause 4 above, GH may nonetheless use the Proposal to any purpose without obligation or restriction.  </w:delText>
        </w:r>
      </w:del>
      <w:ins w:id="3" w:author="Karen" w:date="2011-08-22T12:26:00Z">
        <w:r>
          <w:t>Shouldn’t BB be compensated with a percentage or kill fee?</w:t>
        </w:r>
      </w:ins>
    </w:p>
    <w:p w:rsidR="005E6113" w:rsidRDefault="005E6113" w:rsidP="008A712E">
      <w:pPr>
        <w:jc w:val="both"/>
      </w:pPr>
    </w:p>
    <w:commentRangeEnd w:id="1"/>
    <w:p w:rsidR="005E6113" w:rsidRDefault="005E6113" w:rsidP="001E5A2A">
      <w:pPr>
        <w:jc w:val="both"/>
        <w:rPr>
          <w:ins w:id="4" w:author=" " w:date="2011-08-31T18:27:00Z"/>
        </w:rPr>
      </w:pPr>
      <w:r>
        <w:rPr>
          <w:rStyle w:val="CommentReference"/>
        </w:rPr>
        <w:commentReference w:id="1"/>
      </w:r>
      <w:r>
        <w:tab/>
        <w:t>It is likewise understood that if neither party quits the Collaboration, and a Publisher’s Agreement is secured, then GH and BB shall be joint owners of the finished Book and shall be entitled to register the copyright jointly.</w:t>
      </w:r>
    </w:p>
    <w:p w:rsidR="005E6113" w:rsidRDefault="005E6113" w:rsidP="001E5A2A">
      <w:pPr>
        <w:numPr>
          <w:ins w:id="5" w:author=" " w:date="2011-08-31T18:27:00Z"/>
        </w:numPr>
        <w:jc w:val="both"/>
        <w:rPr>
          <w:ins w:id="6" w:author=" " w:date="2011-08-31T18:27:00Z"/>
        </w:rPr>
      </w:pPr>
    </w:p>
    <w:p w:rsidR="005E6113" w:rsidRDefault="005E6113" w:rsidP="00492B4B">
      <w:pPr>
        <w:numPr>
          <w:ins w:id="7" w:author=" " w:date="2011-08-31T18:31:00Z"/>
        </w:numPr>
        <w:ind w:firstLine="720"/>
        <w:jc w:val="both"/>
        <w:rPr>
          <w:ins w:id="8" w:author=" " w:date="2011-08-31T18:31:00Z"/>
        </w:rPr>
      </w:pPr>
      <w:ins w:id="9" w:author=" " w:date="2011-08-31T18:27:00Z">
        <w:r>
          <w:t>It is agreed that BB shall be paid no fee for his services relating to the writing of the book Proposal, except in the instance where, upon securing an offer from a Publisher, GH subsequently decides, for whatever reason</w:t>
        </w:r>
      </w:ins>
      <w:ins w:id="10" w:author=" " w:date="2011-08-31T18:29:00Z">
        <w:r>
          <w:t xml:space="preserve"> </w:t>
        </w:r>
      </w:ins>
    </w:p>
    <w:p w:rsidR="005E6113" w:rsidRDefault="005E6113" w:rsidP="005E6113">
      <w:pPr>
        <w:numPr>
          <w:ilvl w:val="0"/>
          <w:numId w:val="9"/>
          <w:ins w:id="11" w:author=" " w:date="2011-08-31T18:31:00Z"/>
        </w:numPr>
        <w:jc w:val="both"/>
        <w:rPr>
          <w:ins w:id="12" w:author=" " w:date="2011-08-31T18:31:00Z"/>
        </w:rPr>
        <w:pPrChange w:id="13" w:author=" " w:date="2011-08-31T18:31:00Z">
          <w:pPr>
            <w:numPr>
              <w:numId w:val="9"/>
            </w:numPr>
            <w:tabs>
              <w:tab w:val="num" w:pos="2580"/>
            </w:tabs>
            <w:ind w:firstLine="720"/>
            <w:jc w:val="both"/>
          </w:pPr>
        </w:pPrChange>
      </w:pPr>
      <w:ins w:id="14" w:author=" " w:date="2011-08-31T18:27:00Z">
        <w:r>
          <w:t xml:space="preserve">not to proceed with the </w:t>
        </w:r>
      </w:ins>
      <w:ins w:id="15" w:author=" " w:date="2011-08-31T18:30:00Z">
        <w:r>
          <w:t>collaboration.  U</w:t>
        </w:r>
      </w:ins>
      <w:ins w:id="16" w:author=" " w:date="2011-08-31T18:27:00Z">
        <w:r>
          <w:t xml:space="preserve">nder those circumstances, </w:t>
        </w:r>
      </w:ins>
      <w:ins w:id="17" w:author=" " w:date="2011-08-31T18:29:00Z">
        <w:r>
          <w:t>GH</w:t>
        </w:r>
      </w:ins>
      <w:ins w:id="18" w:author=" " w:date="2011-08-31T18:27:00Z">
        <w:r w:rsidRPr="00914C4A">
          <w:t xml:space="preserve"> </w:t>
        </w:r>
        <w:r>
          <w:t xml:space="preserve">shall pay </w:t>
        </w:r>
      </w:ins>
      <w:ins w:id="19" w:author=" " w:date="2011-08-31T18:29:00Z">
        <w:r>
          <w:t>BB</w:t>
        </w:r>
      </w:ins>
      <w:ins w:id="20" w:author=" " w:date="2011-08-31T18:27:00Z">
        <w:r>
          <w:t xml:space="preserve"> a sum of $5</w:t>
        </w:r>
        <w:r w:rsidRPr="00914C4A">
          <w:t>,000</w:t>
        </w:r>
        <w:r>
          <w:t xml:space="preserve"> as compensation</w:t>
        </w:r>
      </w:ins>
      <w:ins w:id="21" w:author=" " w:date="2011-08-31T18:31:00Z">
        <w:r>
          <w:t>;</w:t>
        </w:r>
      </w:ins>
    </w:p>
    <w:p w:rsidR="005E6113" w:rsidRDefault="005E6113" w:rsidP="005E6113">
      <w:pPr>
        <w:numPr>
          <w:ilvl w:val="0"/>
          <w:numId w:val="9"/>
          <w:ins w:id="22" w:author=" " w:date="2011-08-31T18:31:00Z"/>
        </w:numPr>
        <w:jc w:val="both"/>
        <w:rPr>
          <w:ins w:id="23" w:author=" " w:date="2011-08-31T18:30:00Z"/>
        </w:rPr>
        <w:pPrChange w:id="24" w:author=" " w:date="2011-08-31T18:31:00Z">
          <w:pPr>
            <w:numPr>
              <w:numId w:val="9"/>
            </w:numPr>
            <w:tabs>
              <w:tab w:val="num" w:pos="2580"/>
            </w:tabs>
            <w:ind w:firstLine="720"/>
            <w:jc w:val="both"/>
          </w:pPr>
        </w:pPrChange>
      </w:pPr>
      <w:ins w:id="25" w:author=" " w:date="2011-08-31T18:31:00Z">
        <w:r>
          <w:t>to replace BB with another collaborator.  Under those circumstances, GH shall pay BB a sum of $10,000</w:t>
        </w:r>
      </w:ins>
      <w:ins w:id="26" w:author=" " w:date="2011-08-31T18:32:00Z">
        <w:r>
          <w:t>.</w:t>
        </w:r>
      </w:ins>
    </w:p>
    <w:p w:rsidR="005E6113" w:rsidRDefault="005E6113" w:rsidP="00492B4B">
      <w:pPr>
        <w:numPr>
          <w:ins w:id="27" w:author=" " w:date="2011-08-31T18:30:00Z"/>
        </w:numPr>
        <w:ind w:firstLine="720"/>
        <w:jc w:val="both"/>
        <w:rPr>
          <w:ins w:id="28" w:author=" " w:date="2011-08-31T18:30:00Z"/>
        </w:rPr>
      </w:pPr>
    </w:p>
    <w:p w:rsidR="005E6113" w:rsidRDefault="005E6113" w:rsidP="00492B4B">
      <w:pPr>
        <w:numPr>
          <w:ins w:id="29" w:author=" " w:date="2011-08-31T18:30:00Z"/>
        </w:numPr>
        <w:ind w:firstLine="720"/>
        <w:jc w:val="both"/>
        <w:rPr>
          <w:ins w:id="30" w:author=" " w:date="2011-08-31T18:27:00Z"/>
        </w:rPr>
      </w:pPr>
    </w:p>
    <w:p w:rsidR="005E6113" w:rsidRDefault="005E6113" w:rsidP="001E5A2A">
      <w:pPr>
        <w:numPr>
          <w:ins w:id="31" w:author=" " w:date="2011-08-31T18:27:00Z"/>
        </w:numPr>
        <w:jc w:val="both"/>
        <w:rPr>
          <w:ins w:id="32" w:author="Karen" w:date="2011-08-22T12:18:00Z"/>
        </w:rPr>
      </w:pPr>
    </w:p>
    <w:p w:rsidR="005E6113" w:rsidRDefault="005E6113" w:rsidP="004B56AC">
      <w:pPr>
        <w:widowControl w:val="0"/>
        <w:tabs>
          <w:tab w:val="left" w:pos="1548"/>
        </w:tabs>
        <w:autoSpaceDE w:val="0"/>
        <w:autoSpaceDN w:val="0"/>
        <w:spacing w:before="216"/>
        <w:ind w:right="86"/>
        <w:jc w:val="both"/>
        <w:rPr>
          <w:ins w:id="33" w:author="Karen" w:date="2011-08-22T12:18:00Z"/>
        </w:rPr>
      </w:pPr>
      <w:ins w:id="34" w:author="Karen" w:date="2011-08-22T12:18:00Z">
        <w:r>
          <w:tab/>
        </w:r>
      </w:ins>
      <w:ins w:id="35" w:author="Karen" w:date="2011-08-22T12:25:00Z">
        <w:r>
          <w:t xml:space="preserve">6. </w:t>
        </w:r>
      </w:ins>
      <w:ins w:id="36" w:author="Karen" w:date="2011-08-22T12:18:00Z">
        <w:r>
          <w:rPr>
            <w:u w:val="single"/>
          </w:rPr>
          <w:t>Termination.</w:t>
        </w:r>
      </w:ins>
    </w:p>
    <w:p w:rsidR="005E6113" w:rsidRDefault="005E6113" w:rsidP="004B56AC">
      <w:pPr>
        <w:ind w:right="86"/>
        <w:jc w:val="both"/>
        <w:rPr>
          <w:ins w:id="37" w:author="Karen" w:date="2011-08-22T12:18:00Z"/>
        </w:rPr>
      </w:pPr>
    </w:p>
    <w:p w:rsidR="005E6113" w:rsidRDefault="005E6113" w:rsidP="004B56AC">
      <w:pPr>
        <w:tabs>
          <w:tab w:val="left" w:pos="2304"/>
        </w:tabs>
        <w:spacing w:before="100" w:beforeAutospacing="1" w:after="100" w:afterAutospacing="1"/>
        <w:ind w:right="86" w:firstLine="1440"/>
        <w:jc w:val="both"/>
        <w:rPr>
          <w:ins w:id="38" w:author=" " w:date="2011-08-31T18:16:00Z"/>
        </w:rPr>
      </w:pPr>
      <w:ins w:id="39" w:author="Karen" w:date="2011-08-22T12:18:00Z">
        <w:r>
          <w:t>6</w:t>
        </w:r>
        <w:r w:rsidRPr="00C33B70">
          <w:t>.1</w:t>
        </w:r>
        <w:r>
          <w:rPr>
            <w:b/>
            <w:bCs/>
            <w:spacing w:val="-2"/>
          </w:rPr>
          <w:tab/>
        </w:r>
        <w:r>
          <w:t xml:space="preserve">If (i) BB fails to deliver any outline and/or manuscript on or before the applicable delivery dates set forth in the Publishers agreement, (ii) BB otherwise materially defaults in </w:t>
        </w:r>
      </w:ins>
      <w:r>
        <w:rPr>
          <w:noProof/>
        </w:rPr>
        <w:pict>
          <v:shapetype id="_x0000_t202" coordsize="21600,21600" o:spt="202" path="m,l,21600r21600,l21600,xe">
            <v:stroke joinstyle="miter"/>
            <v:path gradientshapeok="t" o:connecttype="rect"/>
          </v:shapetype>
          <v:shape id="_x0000_s1026" type="#_x0000_t202" style="position:absolute;left:0;text-align:left;margin-left:0;margin-top:705.95pt;width:475.45pt;height:13.95pt;z-index:251658240;mso-wrap-distance-left:0;mso-wrap-distance-right:0;mso-position-horizontal-relative:text;mso-position-vertical-relative:text" wrapcoords="0 0 21600 0 21600 21600 0 21600 0 0" o:allowincell="f" filled="f" stroked="f">
            <v:textbox inset="0,0,0,0">
              <w:txbxContent>
                <w:p w:rsidR="005E6113" w:rsidRDefault="005E6113" w:rsidP="004B56AC">
                  <w:pPr>
                    <w:jc w:val="center"/>
                    <w:rPr>
                      <w:rFonts w:ascii="Arial Narrow" w:hAnsi="Arial Narrow" w:cs="Arial Narrow"/>
                      <w:sz w:val="20"/>
                      <w:szCs w:val="20"/>
                    </w:rPr>
                  </w:pPr>
                  <w:r>
                    <w:rPr>
                      <w:rFonts w:ascii="Arial Narrow" w:hAnsi="Arial Narrow" w:cs="Arial Narrow"/>
                      <w:sz w:val="20"/>
                      <w:szCs w:val="20"/>
                    </w:rPr>
                    <w:t>3</w:t>
                  </w:r>
                </w:p>
              </w:txbxContent>
            </v:textbox>
            <w10:wrap type="through"/>
          </v:shape>
        </w:pict>
      </w:r>
      <w:ins w:id="40" w:author="Karen" w:date="2011-08-22T12:18:00Z">
        <w:r>
          <w:t>performing BB's services hereunder and such default is not cured, on a one-time basis</w:t>
        </w:r>
        <w:r w:rsidRPr="00EC4443">
          <w:rPr>
            <w:highlight w:val="yellow"/>
          </w:rPr>
          <w:t>, within fifteen (15) days</w:t>
        </w:r>
        <w:r>
          <w:t xml:space="preserve"> of notice to BB of such default, or (iii) the manuscript is rejected by the Publisher of the Work, then, in any such event, GH shall have the right to terminate BB's services hereunder, and BB and GH shall promptly repay any amounts as may be required by the provisions of the publishing agreement for the Work in the same proportion that each party shall have received monies from Publisher hereunder at the time of such termination</w:t>
        </w:r>
        <w:commentRangeStart w:id="41"/>
        <w:r>
          <w:t xml:space="preserve">.  </w:t>
        </w:r>
      </w:ins>
    </w:p>
    <w:p w:rsidR="005E6113" w:rsidRDefault="005E6113" w:rsidP="004B56AC">
      <w:pPr>
        <w:numPr>
          <w:ins w:id="42" w:author=" " w:date="2011-08-31T18:16:00Z"/>
        </w:numPr>
        <w:tabs>
          <w:tab w:val="left" w:pos="2304"/>
        </w:tabs>
        <w:spacing w:before="100" w:beforeAutospacing="1" w:after="100" w:afterAutospacing="1"/>
        <w:ind w:right="86" w:firstLine="1440"/>
        <w:jc w:val="both"/>
        <w:rPr>
          <w:ins w:id="43" w:author="Karen" w:date="2011-08-22T12:18:00Z"/>
        </w:rPr>
      </w:pPr>
      <w:ins w:id="44" w:author=" " w:date="2011-08-31T18:16:00Z">
        <w:r>
          <w:t xml:space="preserve">6.2  </w:t>
        </w:r>
      </w:ins>
      <w:ins w:id="45" w:author="Karen" w:date="2011-08-22T12:18:00Z">
        <w:r>
          <w:t xml:space="preserve">In the event the </w:t>
        </w:r>
        <w:r>
          <w:rPr>
            <w:highlight w:val="yellow"/>
          </w:rPr>
          <w:t>manuscript</w:t>
        </w:r>
        <w:r>
          <w:t xml:space="preserve"> for any Book </w:t>
        </w:r>
        <w:r w:rsidRPr="00B91A94">
          <w:t xml:space="preserve">is unacceptable to </w:t>
        </w:r>
        <w:r>
          <w:t>Publisher or GH</w:t>
        </w:r>
        <w:r w:rsidRPr="00B91A94">
          <w:t xml:space="preserve"> and </w:t>
        </w:r>
        <w:r>
          <w:t>BB</w:t>
        </w:r>
        <w:r w:rsidRPr="00B91A94">
          <w:t xml:space="preserve"> is unable to revise the </w:t>
        </w:r>
        <w:r>
          <w:t>material</w:t>
        </w:r>
        <w:r w:rsidRPr="00B91A94">
          <w:t xml:space="preserve"> within </w:t>
        </w:r>
        <w:r>
          <w:t>30 business</w:t>
        </w:r>
        <w:r w:rsidRPr="00B91A94">
          <w:t xml:space="preserve"> days </w:t>
        </w:r>
        <w:r>
          <w:t xml:space="preserve">(or the mutually agreed upon timeframe) </w:t>
        </w:r>
        <w:r w:rsidRPr="00B91A94">
          <w:t xml:space="preserve">of </w:t>
        </w:r>
        <w:r>
          <w:t>Publisher or GH</w:t>
        </w:r>
        <w:r w:rsidRPr="00B91A94">
          <w:t xml:space="preserve">’s request for revisions, </w:t>
        </w:r>
        <w:r>
          <w:t>GH</w:t>
        </w:r>
        <w:r w:rsidRPr="00B91A94">
          <w:t xml:space="preserve"> shall have the right to terminate this Agreement and </w:t>
        </w:r>
        <w:r>
          <w:t>BB</w:t>
        </w:r>
        <w:r w:rsidRPr="00B91A94">
          <w:t xml:space="preserve"> shall</w:t>
        </w:r>
        <w:r>
          <w:t xml:space="preserve"> be entitled to retain 50% of the initial amount paid for such Book and shall promptly repay to GH the remaining 50% of the initial amount paid for such Book.   </w:t>
        </w:r>
        <w:r w:rsidRPr="00EA46A9">
          <w:rPr>
            <w:highlight w:val="yellow"/>
          </w:rPr>
          <w:t>In the event of such termination for cause, BB shall continue to receive 50% of the above percentages (i.e., 25% of the first $100k, 20% of the next $150k, etc.</w:t>
        </w:r>
      </w:ins>
      <w:commentRangeEnd w:id="41"/>
      <w:r>
        <w:rPr>
          <w:rStyle w:val="CommentReference"/>
        </w:rPr>
        <w:commentReference w:id="41"/>
      </w:r>
    </w:p>
    <w:p w:rsidR="005E6113" w:rsidRDefault="005E6113" w:rsidP="004B56AC">
      <w:pPr>
        <w:pStyle w:val="Style2"/>
        <w:ind w:right="86"/>
        <w:jc w:val="both"/>
        <w:rPr>
          <w:ins w:id="46" w:author="Karen" w:date="2011-08-22T12:18:00Z"/>
        </w:rPr>
      </w:pPr>
      <w:ins w:id="47" w:author="Karen" w:date="2011-08-22T12:18:00Z">
        <w:r>
          <w:t>6.3</w:t>
        </w:r>
        <w:r>
          <w:tab/>
          <w:t>If GH terminates BB's services pursuant to Paragraphs 6.1 or 6.2 above, (i) BB or his estate shall furnish to GH BB's manuscript and any other materials written by BB hereunder as well as any research or other supplementary materials supplied by GH, (ii) such termination shall not affect joint copyright ownership and ownership of all rights in and to and derived from the product of BB's services to the full extent set forth this agreement.</w:t>
        </w:r>
      </w:ins>
    </w:p>
    <w:p w:rsidR="005E6113" w:rsidRDefault="005E6113" w:rsidP="004B56AC">
      <w:pPr>
        <w:rPr>
          <w:ins w:id="48" w:author="Karen" w:date="2011-08-22T12:18:00Z"/>
        </w:rPr>
      </w:pPr>
    </w:p>
    <w:p w:rsidR="005E6113" w:rsidRDefault="005E6113" w:rsidP="001E5A2A">
      <w:pPr>
        <w:jc w:val="both"/>
      </w:pPr>
    </w:p>
    <w:p w:rsidR="005E6113" w:rsidRDefault="005E6113" w:rsidP="001E5A2A">
      <w:pPr>
        <w:jc w:val="both"/>
      </w:pPr>
    </w:p>
    <w:p w:rsidR="005E6113" w:rsidRDefault="005E6113" w:rsidP="001E5A2A">
      <w:pPr>
        <w:jc w:val="both"/>
      </w:pPr>
      <w:del w:id="49" w:author="Karen" w:date="2011-08-22T12:19:00Z">
        <w:r w:rsidDel="004B56AC">
          <w:delText>6</w:delText>
        </w:r>
      </w:del>
      <w:ins w:id="50" w:author="Karen" w:date="2011-08-22T12:19:00Z">
        <w:r>
          <w:t>7.</w:t>
        </w:r>
      </w:ins>
      <w:r>
        <w:t>.</w:t>
      </w:r>
      <w:r>
        <w:tab/>
        <w:t>AUTHORSHIP CREDIT</w:t>
      </w:r>
    </w:p>
    <w:p w:rsidR="005E6113" w:rsidRDefault="005E6113" w:rsidP="001E5A2A">
      <w:pPr>
        <w:jc w:val="both"/>
      </w:pPr>
    </w:p>
    <w:p w:rsidR="005E6113" w:rsidRDefault="005E6113" w:rsidP="001E5A2A">
      <w:pPr>
        <w:jc w:val="both"/>
      </w:pPr>
      <w:r>
        <w:tab/>
        <w:t>Authorship credit for the Book shall be shared between GH and BB, and both shall appear on the cover/jacket of the Book in one of the following formats, with BB’s name appearing no smaller than one-half (1/2) the size of  GH’s name:</w:t>
      </w:r>
    </w:p>
    <w:p w:rsidR="005E6113" w:rsidRDefault="005E6113" w:rsidP="001E5A2A">
      <w:pPr>
        <w:jc w:val="both"/>
      </w:pPr>
    </w:p>
    <w:p w:rsidR="005E6113" w:rsidRDefault="005E6113" w:rsidP="001E5A2A">
      <w:pPr>
        <w:ind w:left="2160" w:firstLine="720"/>
        <w:jc w:val="both"/>
      </w:pPr>
      <w:r>
        <w:t>(Title)</w:t>
      </w:r>
    </w:p>
    <w:p w:rsidR="005E6113" w:rsidRDefault="005E6113" w:rsidP="00225DA8">
      <w:pPr>
        <w:ind w:left="2160" w:firstLine="720"/>
        <w:jc w:val="both"/>
      </w:pPr>
      <w:r>
        <w:t>By Gregg Housh With Barrett Brown; or</w:t>
      </w:r>
      <w:r w:rsidRPr="00225DA8">
        <w:t xml:space="preserve"> </w:t>
      </w:r>
    </w:p>
    <w:p w:rsidR="005E6113" w:rsidRDefault="005E6113" w:rsidP="003B4280">
      <w:pPr>
        <w:ind w:left="2160" w:firstLine="720"/>
        <w:jc w:val="both"/>
      </w:pPr>
      <w:r>
        <w:t>By Gregg Housh And Barrett Brown</w:t>
      </w:r>
    </w:p>
    <w:p w:rsidR="005E6113" w:rsidRDefault="005E6113" w:rsidP="001E5A2A">
      <w:pPr>
        <w:jc w:val="both"/>
      </w:pPr>
    </w:p>
    <w:p w:rsidR="005E6113" w:rsidRDefault="005E6113" w:rsidP="001E5A2A">
      <w:pPr>
        <w:jc w:val="both"/>
      </w:pPr>
    </w:p>
    <w:p w:rsidR="005E6113" w:rsidRPr="004226C4" w:rsidRDefault="005E6113" w:rsidP="0099173D">
      <w:pPr>
        <w:pStyle w:val="PlainText"/>
        <w:rPr>
          <w:rFonts w:ascii="Times New Roman" w:hAnsi="Times New Roman" w:cs="Times New Roman"/>
          <w:sz w:val="24"/>
          <w:szCs w:val="24"/>
        </w:rPr>
      </w:pPr>
      <w:del w:id="51" w:author="Karen" w:date="2011-08-22T12:19:00Z">
        <w:r w:rsidRPr="004226C4" w:rsidDel="004B56AC">
          <w:rPr>
            <w:rFonts w:ascii="Times New Roman" w:hAnsi="Times New Roman" w:cs="Times New Roman"/>
            <w:sz w:val="24"/>
            <w:szCs w:val="24"/>
          </w:rPr>
          <w:delText>7</w:delText>
        </w:r>
      </w:del>
      <w:ins w:id="52" w:author="Karen" w:date="2011-08-22T12:19:00Z">
        <w:r>
          <w:rPr>
            <w:rFonts w:ascii="Times New Roman" w:hAnsi="Times New Roman" w:cs="Times New Roman"/>
            <w:sz w:val="24"/>
            <w:szCs w:val="24"/>
          </w:rPr>
          <w:t>8</w:t>
        </w:r>
      </w:ins>
      <w:r w:rsidRPr="004226C4">
        <w:rPr>
          <w:rFonts w:ascii="Times New Roman" w:hAnsi="Times New Roman" w:cs="Times New Roman"/>
          <w:sz w:val="24"/>
          <w:szCs w:val="24"/>
        </w:rPr>
        <w:t xml:space="preserve">. </w:t>
      </w:r>
      <w:r>
        <w:rPr>
          <w:rFonts w:ascii="Times New Roman" w:hAnsi="Times New Roman" w:cs="Times New Roman"/>
          <w:sz w:val="24"/>
          <w:szCs w:val="24"/>
        </w:rPr>
        <w:tab/>
      </w:r>
      <w:r w:rsidRPr="004226C4">
        <w:rPr>
          <w:rFonts w:ascii="Times New Roman" w:hAnsi="Times New Roman" w:cs="Times New Roman"/>
          <w:sz w:val="24"/>
          <w:szCs w:val="24"/>
        </w:rPr>
        <w:t xml:space="preserve">PAYMENTS </w:t>
      </w:r>
    </w:p>
    <w:p w:rsidR="005E6113" w:rsidRPr="00914C4A" w:rsidRDefault="005E6113" w:rsidP="0099173D">
      <w:pPr>
        <w:pStyle w:val="PlainText"/>
        <w:rPr>
          <w:rFonts w:ascii="Times New Roman" w:hAnsi="Times New Roman" w:cs="Times New Roman"/>
          <w:sz w:val="24"/>
          <w:szCs w:val="24"/>
        </w:rPr>
      </w:pPr>
    </w:p>
    <w:p w:rsidR="005E6113" w:rsidRDefault="005E6113" w:rsidP="008A712E">
      <w:pPr>
        <w:pStyle w:val="PlainText"/>
        <w:ind w:firstLine="720"/>
        <w:jc w:val="both"/>
        <w:rPr>
          <w:rFonts w:ascii="Times New Roman" w:hAnsi="Times New Roman" w:cs="Times New Roman"/>
          <w:sz w:val="24"/>
          <w:szCs w:val="24"/>
        </w:rPr>
      </w:pPr>
      <w:r>
        <w:rPr>
          <w:rFonts w:ascii="Times New Roman" w:hAnsi="Times New Roman" w:cs="Times New Roman"/>
          <w:sz w:val="24"/>
          <w:szCs w:val="24"/>
        </w:rPr>
        <w:t xml:space="preserve">Provided Agreement with a Publisher is reached, </w:t>
      </w:r>
      <w:ins w:id="53" w:author="David Hale Smith" w:date="2011-08-21T18:56:00Z">
        <w:r>
          <w:rPr>
            <w:rFonts w:ascii="Times New Roman" w:hAnsi="Times New Roman" w:cs="Times New Roman"/>
            <w:sz w:val="24"/>
            <w:szCs w:val="24"/>
          </w:rPr>
          <w:t>a</w:t>
        </w:r>
      </w:ins>
      <w:r>
        <w:rPr>
          <w:rFonts w:ascii="Times New Roman" w:hAnsi="Times New Roman" w:cs="Times New Roman"/>
          <w:sz w:val="24"/>
          <w:szCs w:val="24"/>
        </w:rPr>
        <w:t>ll publishing incomes derived from the Book and its foreign and ancillary rights (film rights, audio rights, serialization, etc.);, including royalty income shall be divided as follows:</w:t>
      </w:r>
    </w:p>
    <w:p w:rsidR="005E6113" w:rsidRDefault="005E6113" w:rsidP="00270A7E">
      <w:pPr>
        <w:pStyle w:val="PlainText"/>
        <w:jc w:val="both"/>
        <w:rPr>
          <w:rFonts w:ascii="Times New Roman" w:hAnsi="Times New Roman" w:cs="Times New Roman"/>
          <w:sz w:val="24"/>
          <w:szCs w:val="24"/>
        </w:rPr>
      </w:pPr>
    </w:p>
    <w:p w:rsidR="005E6113" w:rsidRDefault="005E6113" w:rsidP="00892577">
      <w:pPr>
        <w:jc w:val="both"/>
      </w:pPr>
    </w:p>
    <w:p w:rsidR="005E6113" w:rsidRDefault="005E6113" w:rsidP="00892577">
      <w:pPr>
        <w:numPr>
          <w:ilvl w:val="0"/>
          <w:numId w:val="2"/>
        </w:numPr>
        <w:jc w:val="both"/>
      </w:pPr>
      <w:r>
        <w:t>For the first $100,000 (gross) received for the Book from any source (publishing, film rights, etc), that portion of the proceeds shall be divided 50% to GH and 50% to BB.</w:t>
      </w:r>
      <w:ins w:id="54" w:author="Karen" w:date="2011-08-22T12:30:00Z">
        <w:r>
          <w:t xml:space="preserve"> </w:t>
        </w:r>
        <w:commentRangeStart w:id="55"/>
        <w:r>
          <w:t>Are these proceeds figured AFTER the agency takes it cut, or before?</w:t>
        </w:r>
      </w:ins>
      <w:commentRangeEnd w:id="55"/>
      <w:r>
        <w:rPr>
          <w:rStyle w:val="CommentReference"/>
        </w:rPr>
        <w:commentReference w:id="55"/>
      </w:r>
    </w:p>
    <w:p w:rsidR="005E6113" w:rsidRDefault="005E6113" w:rsidP="00E72EE2">
      <w:pPr>
        <w:pStyle w:val="PlainText"/>
        <w:jc w:val="both"/>
        <w:rPr>
          <w:rFonts w:ascii="Times New Roman" w:hAnsi="Times New Roman" w:cs="Times New Roman"/>
          <w:sz w:val="24"/>
          <w:szCs w:val="24"/>
        </w:rPr>
      </w:pPr>
    </w:p>
    <w:p w:rsidR="005E6113" w:rsidRPr="00CD4BCC" w:rsidRDefault="005E6113" w:rsidP="008A712E">
      <w:pPr>
        <w:pStyle w:val="PlainText"/>
        <w:numPr>
          <w:ilvl w:val="0"/>
          <w:numId w:val="2"/>
        </w:numPr>
        <w:rPr>
          <w:rFonts w:ascii="Times New Roman" w:hAnsi="Times New Roman" w:cs="Times New Roman"/>
          <w:sz w:val="24"/>
          <w:szCs w:val="24"/>
        </w:rPr>
      </w:pPr>
      <w:r w:rsidRPr="00CD4BCC">
        <w:rPr>
          <w:rFonts w:ascii="Times New Roman" w:hAnsi="Times New Roman" w:cs="Times New Roman"/>
          <w:sz w:val="24"/>
          <w:szCs w:val="24"/>
        </w:rPr>
        <w:t>For the next $150,000 (gross) received for the Book from any source (publishing, film rights, etc), that portion of the proceeds shall be divided 60% to GH and 40% to BB</w:t>
      </w:r>
    </w:p>
    <w:p w:rsidR="005E6113" w:rsidRPr="00CD4BCC" w:rsidRDefault="005E6113" w:rsidP="008A712E">
      <w:pPr>
        <w:pStyle w:val="PlainText"/>
        <w:ind w:left="360"/>
        <w:rPr>
          <w:rFonts w:ascii="Times New Roman" w:hAnsi="Times New Roman" w:cs="Times New Roman"/>
          <w:sz w:val="24"/>
          <w:szCs w:val="24"/>
        </w:rPr>
      </w:pPr>
    </w:p>
    <w:p w:rsidR="005E6113" w:rsidRPr="00CD4BCC" w:rsidRDefault="005E6113" w:rsidP="008A712E">
      <w:pPr>
        <w:pStyle w:val="PlainText"/>
        <w:numPr>
          <w:ilvl w:val="0"/>
          <w:numId w:val="2"/>
        </w:numPr>
        <w:rPr>
          <w:rFonts w:ascii="Times New Roman" w:hAnsi="Times New Roman" w:cs="Times New Roman"/>
          <w:sz w:val="24"/>
          <w:szCs w:val="24"/>
        </w:rPr>
      </w:pPr>
      <w:r w:rsidRPr="00CD4BCC">
        <w:rPr>
          <w:rFonts w:ascii="Times New Roman" w:hAnsi="Times New Roman" w:cs="Times New Roman"/>
          <w:sz w:val="24"/>
          <w:szCs w:val="24"/>
        </w:rPr>
        <w:t>All proceeds above $250,000 (gross) for the Book from any source (publishing, film rights, etc) shall be divided 70% to GH and 30% to BB.</w:t>
      </w:r>
    </w:p>
    <w:p w:rsidR="005E6113" w:rsidRDefault="005E6113" w:rsidP="00E72EE2">
      <w:pPr>
        <w:pStyle w:val="PlainText"/>
        <w:jc w:val="both"/>
        <w:rPr>
          <w:rFonts w:ascii="Times New Roman" w:hAnsi="Times New Roman" w:cs="Times New Roman"/>
          <w:sz w:val="24"/>
          <w:szCs w:val="24"/>
        </w:rPr>
      </w:pPr>
    </w:p>
    <w:p w:rsidR="005E6113" w:rsidRDefault="005E6113" w:rsidP="00270A7E">
      <w:pPr>
        <w:jc w:val="both"/>
      </w:pPr>
    </w:p>
    <w:p w:rsidR="005E6113" w:rsidRDefault="005E6113" w:rsidP="001E5A2A">
      <w:pPr>
        <w:jc w:val="both"/>
      </w:pPr>
      <w:ins w:id="56" w:author="Karen" w:date="2011-08-22T12:27:00Z">
        <w:r>
          <w:t>9.</w:t>
        </w:r>
      </w:ins>
      <w:del w:id="57" w:author="Karen" w:date="2011-08-22T12:27:00Z">
        <w:r w:rsidDel="004B56AC">
          <w:delText>8</w:delText>
        </w:r>
      </w:del>
      <w:r>
        <w:t>.</w:t>
      </w:r>
      <w:r>
        <w:tab/>
        <w:t>EXPENSES</w:t>
      </w:r>
    </w:p>
    <w:p w:rsidR="005E6113" w:rsidRDefault="005E6113" w:rsidP="001E5A2A">
      <w:pPr>
        <w:jc w:val="both"/>
      </w:pPr>
    </w:p>
    <w:p w:rsidR="005E6113" w:rsidRDefault="005E6113" w:rsidP="00CD4BCC">
      <w:pPr>
        <w:ind w:firstLine="720"/>
        <w:jc w:val="both"/>
      </w:pPr>
      <w:r>
        <w:t>Each party shall be responsible for his own expenses, except as agreed separately, in writing.</w:t>
      </w:r>
    </w:p>
    <w:p w:rsidR="005E6113" w:rsidRDefault="005E6113" w:rsidP="001E5A2A">
      <w:pPr>
        <w:jc w:val="both"/>
      </w:pPr>
    </w:p>
    <w:p w:rsidR="005E6113" w:rsidRDefault="005E6113" w:rsidP="001E5A2A">
      <w:pPr>
        <w:jc w:val="both"/>
      </w:pPr>
      <w:r>
        <w:br w:type="page"/>
      </w:r>
      <w:ins w:id="58" w:author="Karen" w:date="2011-08-22T12:27:00Z">
        <w:r>
          <w:t>10</w:t>
        </w:r>
      </w:ins>
      <w:del w:id="59" w:author="Karen" w:date="2011-08-22T12:27:00Z">
        <w:r w:rsidDel="004B56AC">
          <w:delText>9</w:delText>
        </w:r>
      </w:del>
      <w:r>
        <w:t>.</w:t>
      </w:r>
      <w:r>
        <w:tab/>
        <w:t>DEATH OR DISABILITY</w:t>
      </w:r>
    </w:p>
    <w:p w:rsidR="005E6113" w:rsidRDefault="005E6113" w:rsidP="001E5A2A">
      <w:pPr>
        <w:jc w:val="both"/>
      </w:pPr>
    </w:p>
    <w:p w:rsidR="005E6113" w:rsidRDefault="005E6113" w:rsidP="004B56AC">
      <w:pPr>
        <w:pStyle w:val="Style2"/>
        <w:spacing w:before="100" w:beforeAutospacing="1" w:after="100" w:afterAutospacing="1"/>
        <w:ind w:right="86"/>
        <w:jc w:val="both"/>
        <w:rPr>
          <w:ins w:id="60" w:author="Karen" w:date="2011-08-22T12:25:00Z"/>
        </w:rPr>
      </w:pPr>
      <w:r>
        <w:tab/>
      </w:r>
    </w:p>
    <w:p w:rsidR="005E6113" w:rsidRDefault="005E6113" w:rsidP="004B56AC">
      <w:pPr>
        <w:pStyle w:val="Style2"/>
        <w:spacing w:before="100" w:beforeAutospacing="1" w:after="100" w:afterAutospacing="1"/>
        <w:ind w:right="86"/>
        <w:jc w:val="both"/>
        <w:rPr>
          <w:ins w:id="61" w:author="Karen" w:date="2011-08-22T12:25:00Z"/>
        </w:rPr>
      </w:pPr>
      <w:ins w:id="62" w:author="Karen" w:date="2011-08-22T12:25:00Z">
        <w:del w:id="63" w:author=" " w:date="2011-08-31T18:35:00Z">
          <w:r w:rsidDel="00224674">
            <w:tab/>
          </w:r>
        </w:del>
        <w:r>
          <w:t xml:space="preserve">In the event of BB’s death or incapacity for more than </w:t>
        </w:r>
        <w:r w:rsidRPr="006803E4">
          <w:rPr>
            <w:highlight w:val="yellow"/>
          </w:rPr>
          <w:t>two (2) consecutive months prior</w:t>
        </w:r>
        <w:r>
          <w:t xml:space="preserve"> to completion of the Work hereunder, </w:t>
        </w:r>
        <w:del w:id="64" w:author=" " w:date="2011-08-31T18:35:00Z">
          <w:r w:rsidDel="00224674">
            <w:delText>the</w:delText>
          </w:r>
        </w:del>
        <w:r>
          <w:t xml:space="preserve"> GH shall have the right to terminate this Agreement and to engage a third party to complete the Work.  In such event, BB or BB’s estate shall receive a </w:t>
        </w:r>
        <w:r w:rsidRPr="00EA46A9">
          <w:rPr>
            <w:i/>
          </w:rPr>
          <w:t>pro rata</w:t>
        </w:r>
        <w:r>
          <w:t xml:space="preserve"> share of the above percentages, based upon the amount of Work completed prior to death or incapacity. </w:t>
        </w:r>
      </w:ins>
    </w:p>
    <w:p w:rsidR="005E6113" w:rsidDel="004B56AC" w:rsidRDefault="005E6113" w:rsidP="001E5A2A">
      <w:pPr>
        <w:jc w:val="both"/>
        <w:rPr>
          <w:del w:id="65" w:author="Karen" w:date="2011-08-22T12:25:00Z"/>
        </w:rPr>
      </w:pPr>
      <w:del w:id="66" w:author="Karen" w:date="2011-08-22T12:25:00Z">
        <w:r w:rsidDel="004B56AC">
          <w:delText xml:space="preserve">If either party dies or becomes disabled before completion of the Book, the other party may complete that portion of the Book or hire someone else to do so.  The deceased collaborator’s estate or disabled collaborator shall be paid a </w:delText>
        </w:r>
        <w:r w:rsidRPr="00E74576" w:rsidDel="004B56AC">
          <w:rPr>
            <w:i/>
          </w:rPr>
          <w:delText>pro rata</w:delText>
        </w:r>
        <w:r w:rsidDel="004B56AC">
          <w:delText xml:space="preserve"> share of all income received from the Book based on the amount of the deceased or disabled collaborator’s written contribution to the completed Book after deducting expenses incurred in completing the Book including any salaries, fees or royalties paid to another to complete the Book.  If there is a dispute as to what the decedent’s </w:delText>
        </w:r>
        <w:r w:rsidRPr="00E74576" w:rsidDel="004B56AC">
          <w:rPr>
            <w:i/>
          </w:rPr>
          <w:delText>pro rata</w:delText>
        </w:r>
        <w:r w:rsidDel="004B56AC">
          <w:delText xml:space="preserve"> share of income is, the matter should be referred to a mutually approved arbitrator for resolution.  If any of the decedent’s contributions are being used, credit provisions for the decedent must be negotiated in good faith.  Copies of any and all licenses relating to the property shall be sent to the estate of the decedent promptly upon execution, and estate shall receive the same accountings and statements as are sent to the living author.  The surviving collaborator shall have sole authority to enter into contracts or licenses for the Book.</w:delText>
        </w:r>
      </w:del>
    </w:p>
    <w:p w:rsidR="005E6113" w:rsidRDefault="005E6113" w:rsidP="001E5A2A">
      <w:pPr>
        <w:jc w:val="both"/>
      </w:pPr>
    </w:p>
    <w:p w:rsidR="005E6113" w:rsidRDefault="005E6113" w:rsidP="001E5A2A">
      <w:pPr>
        <w:jc w:val="both"/>
      </w:pPr>
      <w:del w:id="67" w:author="Karen" w:date="2011-08-22T12:27:00Z">
        <w:r w:rsidDel="004B56AC">
          <w:delText>10</w:delText>
        </w:r>
      </w:del>
      <w:ins w:id="68" w:author="Karen" w:date="2011-08-22T12:27:00Z">
        <w:r>
          <w:t>11</w:t>
        </w:r>
      </w:ins>
      <w:r>
        <w:t>.</w:t>
      </w:r>
      <w:r>
        <w:tab/>
        <w:t>TERM</w:t>
      </w:r>
    </w:p>
    <w:p w:rsidR="005E6113" w:rsidRDefault="005E6113" w:rsidP="001E5A2A">
      <w:pPr>
        <w:jc w:val="both"/>
      </w:pPr>
    </w:p>
    <w:p w:rsidR="005E6113" w:rsidRDefault="005E6113" w:rsidP="001E5A2A">
      <w:pPr>
        <w:jc w:val="both"/>
      </w:pPr>
      <w:r>
        <w:tab/>
        <w:t>This Agreement begins on the date of this Agreement and shall continue for the duration of the copyright in the Book.</w:t>
      </w:r>
    </w:p>
    <w:p w:rsidR="005E6113" w:rsidRDefault="005E6113" w:rsidP="001E5A2A">
      <w:pPr>
        <w:jc w:val="both"/>
      </w:pPr>
    </w:p>
    <w:p w:rsidR="005E6113" w:rsidRDefault="005E6113" w:rsidP="001E5A2A">
      <w:pPr>
        <w:jc w:val="both"/>
      </w:pPr>
      <w:del w:id="69" w:author="Karen" w:date="2011-08-22T12:27:00Z">
        <w:r w:rsidDel="004B56AC">
          <w:delText>11</w:delText>
        </w:r>
      </w:del>
      <w:ins w:id="70" w:author="Karen" w:date="2011-08-22T12:27:00Z">
        <w:r>
          <w:t>12</w:t>
        </w:r>
      </w:ins>
      <w:r>
        <w:t>.</w:t>
      </w:r>
      <w:r>
        <w:tab/>
        <w:t>DECISION MAKING</w:t>
      </w:r>
      <w:r>
        <w:tab/>
      </w:r>
    </w:p>
    <w:p w:rsidR="005E6113" w:rsidRDefault="005E6113" w:rsidP="001E5A2A">
      <w:pPr>
        <w:jc w:val="both"/>
      </w:pPr>
    </w:p>
    <w:p w:rsidR="005E6113" w:rsidRDefault="005E6113" w:rsidP="001E5A2A">
      <w:pPr>
        <w:jc w:val="both"/>
      </w:pPr>
      <w:r>
        <w:tab/>
        <w:t>GH</w:t>
      </w:r>
      <w:r>
        <w:rPr>
          <w:sz w:val="28"/>
          <w:szCs w:val="28"/>
        </w:rPr>
        <w:t xml:space="preserve"> </w:t>
      </w:r>
      <w:r>
        <w:t xml:space="preserve">shall have final editorial control of the content of the Book, as well as decision-making authority with respect to business matters relating to the Book.  GH shall meaningfully consult with BB regarding creative and business decisions before taking any action.  </w:t>
      </w:r>
    </w:p>
    <w:p w:rsidR="005E6113" w:rsidRDefault="005E6113" w:rsidP="001E5A2A">
      <w:pPr>
        <w:jc w:val="both"/>
      </w:pPr>
    </w:p>
    <w:p w:rsidR="005E6113" w:rsidRDefault="005E6113" w:rsidP="00151DFC">
      <w:pPr>
        <w:jc w:val="both"/>
      </w:pPr>
      <w:del w:id="71" w:author="Karen" w:date="2011-08-22T12:27:00Z">
        <w:r w:rsidDel="004B56AC">
          <w:delText>12</w:delText>
        </w:r>
      </w:del>
      <w:ins w:id="72" w:author="Karen" w:date="2011-08-22T12:27:00Z">
        <w:r>
          <w:t>13</w:t>
        </w:r>
      </w:ins>
      <w:r>
        <w:t>.</w:t>
      </w:r>
      <w:r>
        <w:tab/>
        <w:t>NO PARTNERSHIP</w:t>
      </w:r>
    </w:p>
    <w:p w:rsidR="005E6113" w:rsidRDefault="005E6113" w:rsidP="00151DFC">
      <w:pPr>
        <w:jc w:val="both"/>
      </w:pPr>
    </w:p>
    <w:p w:rsidR="005E6113" w:rsidRDefault="005E6113" w:rsidP="00CD4BCC">
      <w:pPr>
        <w:ind w:firstLine="720"/>
        <w:jc w:val="both"/>
      </w:pPr>
      <w:r>
        <w:t>GH and BB are collaborators in this single Work. This agreement does not create a partnership relationship.</w:t>
      </w:r>
    </w:p>
    <w:p w:rsidR="005E6113" w:rsidRDefault="005E6113" w:rsidP="00151DFC">
      <w:pPr>
        <w:jc w:val="both"/>
      </w:pPr>
    </w:p>
    <w:p w:rsidR="005E6113" w:rsidRDefault="005E6113" w:rsidP="00151DFC">
      <w:pPr>
        <w:jc w:val="both"/>
      </w:pPr>
      <w:del w:id="73" w:author="Karen" w:date="2011-08-22T12:27:00Z">
        <w:r w:rsidDel="004B56AC">
          <w:delText>13</w:delText>
        </w:r>
      </w:del>
      <w:ins w:id="74" w:author="Karen" w:date="2011-08-22T12:27:00Z">
        <w:r>
          <w:t>14</w:t>
        </w:r>
      </w:ins>
      <w:r>
        <w:t>.</w:t>
      </w:r>
      <w:r>
        <w:tab/>
        <w:t>EXCLUSIVE AGREEMENT</w:t>
      </w:r>
    </w:p>
    <w:p w:rsidR="005E6113" w:rsidRDefault="005E6113" w:rsidP="00151DFC">
      <w:pPr>
        <w:jc w:val="both"/>
      </w:pPr>
    </w:p>
    <w:p w:rsidR="005E6113" w:rsidRDefault="005E6113" w:rsidP="00151DFC">
      <w:pPr>
        <w:jc w:val="both"/>
      </w:pPr>
      <w:r>
        <w:t>This is the entire agreement. Any other agreements previously entered into by us are superseded by it.</w:t>
      </w:r>
    </w:p>
    <w:p w:rsidR="005E6113" w:rsidRDefault="005E6113" w:rsidP="001E5A2A">
      <w:pPr>
        <w:jc w:val="both"/>
      </w:pPr>
    </w:p>
    <w:p w:rsidR="005E6113" w:rsidRDefault="005E6113" w:rsidP="001E5A2A">
      <w:pPr>
        <w:jc w:val="both"/>
      </w:pPr>
      <w:del w:id="75" w:author="Karen" w:date="2011-08-22T12:27:00Z">
        <w:r w:rsidDel="004B56AC">
          <w:delText>14</w:delText>
        </w:r>
      </w:del>
      <w:ins w:id="76" w:author="Karen" w:date="2011-08-22T12:27:00Z">
        <w:r>
          <w:t>15</w:t>
        </w:r>
      </w:ins>
      <w:r>
        <w:t>.</w:t>
      </w:r>
      <w:r>
        <w:tab/>
        <w:t>DERIVATIVE WORKS</w:t>
      </w:r>
      <w:r>
        <w:tab/>
      </w:r>
    </w:p>
    <w:p w:rsidR="005E6113" w:rsidRDefault="005E6113" w:rsidP="001E5A2A">
      <w:pPr>
        <w:jc w:val="both"/>
      </w:pPr>
    </w:p>
    <w:p w:rsidR="005E6113" w:rsidRDefault="005E6113" w:rsidP="001E5A2A">
      <w:pPr>
        <w:jc w:val="both"/>
      </w:pPr>
      <w:r>
        <w:tab/>
        <w:t>The parties agree that neither of them will incorporate material based on or derived from the Book in any subsequent work or adaptation of the Book (e.g. audiovisual adaptation) without the written consent of the other party.</w:t>
      </w:r>
    </w:p>
    <w:p w:rsidR="005E6113" w:rsidRDefault="005E6113" w:rsidP="001E5A2A">
      <w:pPr>
        <w:jc w:val="both"/>
      </w:pPr>
    </w:p>
    <w:p w:rsidR="005E6113" w:rsidRDefault="005E6113" w:rsidP="00151DFC">
      <w:pPr>
        <w:jc w:val="both"/>
      </w:pPr>
      <w:r>
        <w:t>15.</w:t>
      </w:r>
      <w:r>
        <w:tab/>
        <w:t>WARRANTIES AND INDEMNITIES</w:t>
      </w:r>
    </w:p>
    <w:p w:rsidR="005E6113" w:rsidRDefault="005E6113" w:rsidP="00151DFC">
      <w:pPr>
        <w:jc w:val="both"/>
      </w:pPr>
    </w:p>
    <w:p w:rsidR="005E6113" w:rsidRDefault="005E6113" w:rsidP="00151DFC">
      <w:pPr>
        <w:jc w:val="both"/>
      </w:pPr>
      <w:r>
        <w:t>We represent and warrant to each other that: 1) each of us is free to enter into this agreement; 2) our contributions to the Work are original or all necessary permissions and releases have been obtained and paid for; and 3) none of our contributions to the Work libel, violate the right of privacy or publicity or infringe upon any copyright or other proprietary right of any other person or entity.</w:t>
      </w:r>
    </w:p>
    <w:p w:rsidR="005E6113" w:rsidRDefault="005E6113" w:rsidP="00151DFC">
      <w:pPr>
        <w:jc w:val="both"/>
      </w:pPr>
    </w:p>
    <w:p w:rsidR="005E6113" w:rsidRDefault="005E6113" w:rsidP="004B56AC">
      <w:pPr>
        <w:widowControl w:val="0"/>
        <w:numPr>
          <w:ilvl w:val="0"/>
          <w:numId w:val="7"/>
        </w:numPr>
        <w:tabs>
          <w:tab w:val="left" w:pos="1548"/>
        </w:tabs>
        <w:autoSpaceDE w:val="0"/>
        <w:autoSpaceDN w:val="0"/>
        <w:spacing w:before="216"/>
        <w:ind w:right="86"/>
        <w:jc w:val="both"/>
        <w:rPr>
          <w:ins w:id="77" w:author="Karen" w:date="2011-08-22T12:21:00Z"/>
        </w:rPr>
      </w:pPr>
      <w:ins w:id="78" w:author="Karen" w:date="2011-08-22T12:21:00Z">
        <w:r>
          <w:tab/>
        </w:r>
        <w:r>
          <w:rPr>
            <w:u w:val="single"/>
          </w:rPr>
          <w:t>Indemnity.</w:t>
        </w:r>
      </w:ins>
    </w:p>
    <w:p w:rsidR="005E6113" w:rsidRDefault="005E6113" w:rsidP="004B56AC">
      <w:pPr>
        <w:tabs>
          <w:tab w:val="left" w:pos="2304"/>
        </w:tabs>
        <w:ind w:right="86" w:firstLine="1440"/>
        <w:jc w:val="both"/>
        <w:rPr>
          <w:ins w:id="79" w:author="Karen" w:date="2011-08-22T12:21:00Z"/>
        </w:rPr>
      </w:pPr>
      <w:ins w:id="80" w:author="Karen" w:date="2011-08-22T12:21:00Z">
        <w:r>
          <w:t>5.1</w:t>
        </w:r>
        <w:r>
          <w:tab/>
          <w:t>BB shall defend, indemnify and hold GH, and GH's agents, licensees and assigns and any seller of the Work, harmless from and against any liability, loss, expense or damage (including reasonable legal fees and expenses) incurred by any of them by reason of the breach or alleged breach of any of BB's warranties, representations or agreements hereunder.</w:t>
        </w:r>
      </w:ins>
    </w:p>
    <w:p w:rsidR="005E6113" w:rsidRDefault="005E6113" w:rsidP="004B56AC">
      <w:pPr>
        <w:ind w:right="86"/>
        <w:jc w:val="both"/>
        <w:rPr>
          <w:ins w:id="81" w:author="Karen" w:date="2011-08-22T12:21:00Z"/>
        </w:rPr>
      </w:pPr>
    </w:p>
    <w:p w:rsidR="005E6113" w:rsidRDefault="005E6113" w:rsidP="004B56AC">
      <w:pPr>
        <w:tabs>
          <w:tab w:val="left" w:pos="2304"/>
        </w:tabs>
        <w:ind w:right="86" w:firstLine="1440"/>
        <w:jc w:val="both"/>
        <w:rPr>
          <w:ins w:id="82" w:author="Karen" w:date="2011-08-22T12:21:00Z"/>
        </w:rPr>
      </w:pPr>
      <w:ins w:id="83" w:author="Karen" w:date="2011-08-22T12:21:00Z">
        <w:r>
          <w:t>5.2</w:t>
        </w:r>
        <w:r>
          <w:rPr>
            <w:spacing w:val="-2"/>
          </w:rPr>
          <w:tab/>
          <w:t>GH shall defend, indemnify and hold BB, and BB's agents and</w:t>
        </w:r>
        <w:r>
          <w:t xml:space="preserve"> </w:t>
        </w:r>
        <w:r>
          <w:rPr>
            <w:spacing w:val="-2"/>
          </w:rPr>
          <w:t>assigns, harmless from and against any liability, loss, expense or damage (including reasonable</w:t>
        </w:r>
        <w:r>
          <w:t xml:space="preserve"> legal fees and expenses) incurred by any of them by reason of the breach or alleged breach of any of GH's warranties, representations or agreements hereunder.</w:t>
        </w:r>
      </w:ins>
    </w:p>
    <w:p w:rsidR="005E6113" w:rsidRDefault="005E6113" w:rsidP="00151DFC">
      <w:pPr>
        <w:jc w:val="both"/>
      </w:pPr>
      <w:del w:id="84" w:author="Karen" w:date="2011-08-22T12:21:00Z">
        <w:r w:rsidDel="004B56AC">
          <w:delText>We each agree to indemnify the other for any loss, liability or expense resulting from any claim which if true would be a breach of any of the foregoing warranties</w:delText>
        </w:r>
      </w:del>
      <w:r>
        <w:t>.</w:t>
      </w:r>
    </w:p>
    <w:p w:rsidR="005E6113" w:rsidRDefault="005E6113" w:rsidP="001E5A2A">
      <w:pPr>
        <w:jc w:val="both"/>
      </w:pPr>
    </w:p>
    <w:p w:rsidR="005E6113" w:rsidRDefault="005E6113" w:rsidP="001E5A2A">
      <w:pPr>
        <w:jc w:val="both"/>
      </w:pPr>
      <w:r>
        <w:t>16.</w:t>
      </w:r>
      <w:r>
        <w:tab/>
        <w:t>SUCCESSORS</w:t>
      </w:r>
      <w:r>
        <w:tab/>
      </w:r>
    </w:p>
    <w:p w:rsidR="005E6113" w:rsidRDefault="005E6113" w:rsidP="001E5A2A">
      <w:pPr>
        <w:jc w:val="both"/>
      </w:pPr>
    </w:p>
    <w:p w:rsidR="005E6113" w:rsidRDefault="005E6113" w:rsidP="001E5A2A">
      <w:pPr>
        <w:jc w:val="both"/>
      </w:pPr>
      <w:r>
        <w:t>This Agreement shall be binding upon, and inure to the benefit of the respective heirs, executors, administrators and assigns.</w:t>
      </w:r>
    </w:p>
    <w:p w:rsidR="005E6113" w:rsidRDefault="005E6113" w:rsidP="001E5A2A">
      <w:pPr>
        <w:jc w:val="both"/>
      </w:pPr>
    </w:p>
    <w:p w:rsidR="005E6113" w:rsidRDefault="005E6113" w:rsidP="001E5A2A">
      <w:pPr>
        <w:jc w:val="both"/>
      </w:pPr>
      <w:r>
        <w:t>17.</w:t>
      </w:r>
      <w:r>
        <w:tab/>
        <w:t>ASSIGNMENT AND DELEGATION</w:t>
      </w:r>
    </w:p>
    <w:p w:rsidR="005E6113" w:rsidRDefault="005E6113" w:rsidP="001E5A2A">
      <w:pPr>
        <w:jc w:val="both"/>
      </w:pPr>
    </w:p>
    <w:p w:rsidR="005E6113" w:rsidRDefault="005E6113" w:rsidP="001E5A2A">
      <w:pPr>
        <w:jc w:val="both"/>
      </w:pPr>
      <w:r>
        <w:t>Neither party may assign his or her rights or delegate his or her duties under this Agreement without the other party’s written consent.  However, any party may assign the right to receive royalties or other income from the Book by giving written notice to the other party.</w:t>
      </w:r>
    </w:p>
    <w:p w:rsidR="005E6113" w:rsidRDefault="005E6113" w:rsidP="001E5A2A">
      <w:pPr>
        <w:jc w:val="both"/>
      </w:pPr>
    </w:p>
    <w:p w:rsidR="005E6113" w:rsidRDefault="005E6113" w:rsidP="001E5A2A">
      <w:pPr>
        <w:jc w:val="both"/>
      </w:pPr>
      <w:r>
        <w:t>18.</w:t>
      </w:r>
      <w:r>
        <w:tab/>
        <w:t>APPLICABLE LAW</w:t>
      </w:r>
    </w:p>
    <w:p w:rsidR="005E6113" w:rsidRDefault="005E6113" w:rsidP="001E5A2A">
      <w:pPr>
        <w:jc w:val="both"/>
      </w:pPr>
    </w:p>
    <w:p w:rsidR="005E6113" w:rsidRDefault="005E6113" w:rsidP="001E5A2A">
      <w:pPr>
        <w:jc w:val="both"/>
      </w:pPr>
      <w:r>
        <w:t>This Agreement, regardless of its place of physical execution, shall, in all respects, be governed by the law applied to contracts executed and to be performed entirely in the state of New York.</w:t>
      </w:r>
    </w:p>
    <w:p w:rsidR="005E6113" w:rsidRDefault="005E6113" w:rsidP="001E5A2A">
      <w:pPr>
        <w:jc w:val="both"/>
      </w:pPr>
    </w:p>
    <w:p w:rsidR="005E6113" w:rsidRDefault="005E6113" w:rsidP="001E5A2A">
      <w:pPr>
        <w:jc w:val="both"/>
      </w:pPr>
      <w:r>
        <w:t>19.</w:t>
      </w:r>
      <w:r>
        <w:tab/>
        <w:t>DISPUTE RESOLUTION</w:t>
      </w:r>
    </w:p>
    <w:p w:rsidR="005E6113" w:rsidRDefault="005E6113" w:rsidP="001E5A2A">
      <w:pPr>
        <w:jc w:val="both"/>
      </w:pPr>
    </w:p>
    <w:p w:rsidR="005E6113" w:rsidRDefault="005E6113" w:rsidP="001E5A2A">
      <w:pPr>
        <w:jc w:val="both"/>
      </w:pPr>
      <w:r>
        <w:t>If a dispute arises under this Agreement, the parties agree to first try to resolve it with the help of a mutually agreed upon mediator in New York, NY.  Any costs and fees other than attorney fees associated with the mediation will be shared equally by the parties.  If it proves impossible to arrive at a mutually satisfactory solution through mediation, the parties agree to submit the dispute to binding arbitration in New York, NY, under the rules of the American Arbitration Association.  Judgment upon the award rendered by the arbitration may be entered in any court with jurisdiction to do so.</w:t>
      </w:r>
    </w:p>
    <w:p w:rsidR="005E6113" w:rsidRDefault="005E6113" w:rsidP="001E5A2A">
      <w:pPr>
        <w:jc w:val="both"/>
      </w:pPr>
    </w:p>
    <w:p w:rsidR="005E6113" w:rsidRDefault="005E6113" w:rsidP="001E5A2A">
      <w:pPr>
        <w:jc w:val="both"/>
      </w:pPr>
      <w:r>
        <w:t>20.</w:t>
      </w:r>
      <w:r>
        <w:tab/>
        <w:t>AGENCY</w:t>
      </w:r>
    </w:p>
    <w:p w:rsidR="005E6113" w:rsidRDefault="005E6113" w:rsidP="001E5A2A">
      <w:pPr>
        <w:jc w:val="both"/>
      </w:pPr>
    </w:p>
    <w:p w:rsidR="005E6113" w:rsidRDefault="005E6113" w:rsidP="00681D01">
      <w:pPr>
        <w:jc w:val="both"/>
      </w:pPr>
      <w:r>
        <w:t xml:space="preserve"> GH and BB do her</w:t>
      </w:r>
      <w:ins w:id="85" w:author="David Hale Smith" w:date="2011-08-21T19:00:00Z">
        <w:r>
          <w:t>e</w:t>
        </w:r>
      </w:ins>
      <w:r>
        <w:t>by appoint Writers House LLC (Attn: Daniel Conaway) of 21 West 26</w:t>
      </w:r>
      <w:r w:rsidRPr="00EA70A7">
        <w:rPr>
          <w:vertAlign w:val="superscript"/>
        </w:rPr>
        <w:t>th</w:t>
      </w:r>
      <w:r>
        <w:t xml:space="preserve"> Street, New York, NY 10010 as agent to act in all matters pertaining to or arising out of this Agreement and all other agreements, licensing or otherwise disposing of any rights in the Work in any form or media (“related agreements”)</w:t>
      </w:r>
      <w:del w:id="86" w:author="David Hale Smith" w:date="2011-08-21T19:00:00Z">
        <w:r w:rsidDel="00115191">
          <w:delText xml:space="preserve"> including any works for which there are options under this Agreement</w:delText>
        </w:r>
      </w:del>
      <w:r>
        <w:t>.  All statements and monies due shall be delivered to Writers House LLC whose receipt thereof shall constitute a good and valid discharge.  In consideration for services rendered, GH and BB irrevocably assign and transfer to Writers House LLC a sum equal to fifteen percent (15%) of gross monies due to under this Agreement and related agreements plus any monies advanced to or disbursements made on behalf of GH and BB by Writers House LLC, and Writers House LLC shall retain such amount from all monies received for the account of  GH and BB.</w:t>
      </w:r>
    </w:p>
    <w:p w:rsidR="005E6113" w:rsidRPr="00681D01" w:rsidRDefault="005E6113" w:rsidP="001E5A2A">
      <w:pPr>
        <w:jc w:val="both"/>
      </w:pPr>
    </w:p>
    <w:p w:rsidR="005E6113" w:rsidRDefault="005E6113" w:rsidP="001E5A2A">
      <w:pPr>
        <w:jc w:val="both"/>
      </w:pPr>
      <w:r>
        <w:br w:type="page"/>
        <w:t>The provisions of these paragraphs shall survive termination of this Agreement.</w:t>
      </w:r>
    </w:p>
    <w:p w:rsidR="005E6113" w:rsidRDefault="005E6113" w:rsidP="00CF64BF">
      <w:pPr>
        <w:jc w:val="both"/>
      </w:pPr>
    </w:p>
    <w:p w:rsidR="005E6113" w:rsidRDefault="005E6113" w:rsidP="00CF64BF">
      <w:pPr>
        <w:jc w:val="both"/>
      </w:pPr>
      <w:r>
        <w:t>IN WITNESS WHEREOF, the parties have duly executed this Agreement on the date first written above.</w:t>
      </w:r>
    </w:p>
    <w:p w:rsidR="005E6113" w:rsidRDefault="005E6113" w:rsidP="005275AA"/>
    <w:tbl>
      <w:tblPr>
        <w:tblW w:w="0" w:type="auto"/>
        <w:tblLook w:val="01E0"/>
      </w:tblPr>
      <w:tblGrid>
        <w:gridCol w:w="4788"/>
        <w:gridCol w:w="4788"/>
      </w:tblGrid>
      <w:tr w:rsidR="005E6113" w:rsidTr="008159B8">
        <w:tc>
          <w:tcPr>
            <w:tcW w:w="4788" w:type="dxa"/>
          </w:tcPr>
          <w:p w:rsidR="005E6113" w:rsidRDefault="005E6113" w:rsidP="00CF64BF"/>
          <w:p w:rsidR="005E6113" w:rsidRDefault="005E6113" w:rsidP="00CF64BF"/>
          <w:p w:rsidR="005E6113" w:rsidRDefault="005E6113" w:rsidP="00CF64BF">
            <w:r>
              <w:t>By: Gregg Housh</w:t>
            </w:r>
          </w:p>
          <w:p w:rsidR="005E6113" w:rsidRDefault="005E6113" w:rsidP="005275AA"/>
        </w:tc>
        <w:tc>
          <w:tcPr>
            <w:tcW w:w="4788" w:type="dxa"/>
          </w:tcPr>
          <w:p w:rsidR="005E6113" w:rsidRDefault="005E6113" w:rsidP="0088284E"/>
          <w:p w:rsidR="005E6113" w:rsidRDefault="005E6113" w:rsidP="0088284E"/>
          <w:p w:rsidR="005E6113" w:rsidRDefault="005E6113" w:rsidP="0088284E">
            <w:r>
              <w:t>By: Barrett Brown</w:t>
            </w:r>
          </w:p>
          <w:p w:rsidR="005E6113" w:rsidRDefault="005E6113" w:rsidP="005275AA"/>
        </w:tc>
      </w:tr>
      <w:tr w:rsidR="005E6113" w:rsidTr="008159B8">
        <w:tc>
          <w:tcPr>
            <w:tcW w:w="4788" w:type="dxa"/>
          </w:tcPr>
          <w:p w:rsidR="005E6113" w:rsidRDefault="005E6113" w:rsidP="005275AA">
            <w:r>
              <w:t xml:space="preserve">  _____________________________ Signature </w:t>
            </w:r>
          </w:p>
        </w:tc>
        <w:tc>
          <w:tcPr>
            <w:tcW w:w="4788" w:type="dxa"/>
          </w:tcPr>
          <w:p w:rsidR="005E6113" w:rsidRDefault="005E6113" w:rsidP="005275AA">
            <w:r>
              <w:t xml:space="preserve">  _____________________________  Signature</w:t>
            </w:r>
          </w:p>
        </w:tc>
      </w:tr>
    </w:tbl>
    <w:p w:rsidR="005E6113" w:rsidRDefault="005E6113" w:rsidP="0093161A"/>
    <w:sectPr w:rsidR="005E6113" w:rsidSect="00925E43">
      <w:headerReference w:type="default" r:id="rId8"/>
      <w:footerReference w:type="even" r:id="rId9"/>
      <w:footerReference w:type="default" r:id="rId10"/>
      <w:pgSz w:w="12240" w:h="15840"/>
      <w:pgMar w:top="1440" w:right="1440" w:bottom="635" w:left="1440" w:header="720" w:footer="720" w:gutter="0"/>
      <w:cols w:space="720"/>
      <w:noEndnote/>
      <w:docGrid w:linePitch="254"/>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 " w:date="2011-08-31T18:33:00Z" w:initials="MSOffice">
    <w:p w:rsidR="005E6113" w:rsidRDefault="005E6113">
      <w:pPr>
        <w:pStyle w:val="CommentText"/>
      </w:pPr>
      <w:r>
        <w:rPr>
          <w:rStyle w:val="CommentReference"/>
        </w:rPr>
        <w:annotationRef/>
      </w:r>
      <w:r>
        <w:t xml:space="preserve">Not if it’s BB who quits the collaboration. And if BB quits the collaboration, GH would still retain the proposal.  </w:t>
      </w:r>
    </w:p>
    <w:p w:rsidR="005E6113" w:rsidRDefault="005E6113">
      <w:pPr>
        <w:pStyle w:val="CommentText"/>
      </w:pPr>
    </w:p>
    <w:p w:rsidR="005E6113" w:rsidRDefault="005E6113">
      <w:pPr>
        <w:pStyle w:val="CommentText"/>
      </w:pPr>
      <w:r>
        <w:t xml:space="preserve">Why don’t we add something like:  </w:t>
      </w:r>
    </w:p>
    <w:p w:rsidR="005E6113" w:rsidRDefault="005E6113">
      <w:pPr>
        <w:pStyle w:val="CommentText"/>
      </w:pPr>
    </w:p>
    <w:p w:rsidR="005E6113" w:rsidRDefault="005E6113">
      <w:pPr>
        <w:pStyle w:val="CommentText"/>
      </w:pPr>
      <w:r>
        <w:t>If GH should terminate BB’s services after a publisher has been contracted on the basis of the Proposal, BB shall be entitled to a “kill fee” of ______ as full compensation for his services.  In this instance, it is understood that GH shall retain all rights to the material produced in conjunction with the proposal.</w:t>
      </w:r>
    </w:p>
    <w:p w:rsidR="005E6113" w:rsidRDefault="005E6113">
      <w:pPr>
        <w:pStyle w:val="CommentText"/>
      </w:pPr>
    </w:p>
    <w:p w:rsidR="005E6113" w:rsidRDefault="005E6113">
      <w:pPr>
        <w:pStyle w:val="CommentText"/>
      </w:pPr>
      <w:r>
        <w:t xml:space="preserve">The big question, then, is what ____ should be!  I’m inserting the most recent collaboration agreement I drew up, which protected that writer against the “subject” deciding to walk away altogether after receive a publishing contract.  Why don’t we add THAT language, PLUS language that compensates BB if GH terminates him prior to writing the book.  </w:t>
      </w:r>
    </w:p>
  </w:comment>
  <w:comment w:id="41" w:author=" " w:date="2011-08-31T18:17:00Z" w:initials="MSOffice">
    <w:p w:rsidR="005E6113" w:rsidRDefault="005E6113">
      <w:pPr>
        <w:pStyle w:val="CommentText"/>
      </w:pPr>
      <w:r>
        <w:rPr>
          <w:rStyle w:val="CommentReference"/>
        </w:rPr>
        <w:annotationRef/>
      </w:r>
      <w:r>
        <w:t>I have not spoken to Gregg about this, but I find the highlighted section   A) confusing and B) contrary to expectation.  Re A) it seems to directly contradict what comes before in 6.1 Re B), If terminated for a material failure in this regard—an unacceptable manuscript, whereby GH would have to repay the advance—then BB would likewise be expected to return the advance.</w:t>
      </w:r>
    </w:p>
    <w:p w:rsidR="005E6113" w:rsidRDefault="005E6113">
      <w:pPr>
        <w:pStyle w:val="CommentText"/>
      </w:pPr>
    </w:p>
    <w:p w:rsidR="005E6113" w:rsidRDefault="005E6113">
      <w:pPr>
        <w:pStyle w:val="CommentText"/>
      </w:pPr>
      <w:r>
        <w:t>If BB wee terminated for any other reason, then it makes sense that he would keep the money.</w:t>
      </w:r>
    </w:p>
  </w:comment>
  <w:comment w:id="55" w:author=" " w:date="2011-08-31T18:35:00Z" w:initials="MSOffice">
    <w:p w:rsidR="005E6113" w:rsidRDefault="005E6113">
      <w:pPr>
        <w:pStyle w:val="CommentText"/>
      </w:pPr>
      <w:r>
        <w:rPr>
          <w:rStyle w:val="CommentReference"/>
        </w:rPr>
        <w:annotationRef/>
      </w:r>
      <w:r>
        <w:t>Gross proceeds means before the agency cut.  So $100,000 comes in; it becomes $85,000 after commission; $42.500 goes to each.</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113" w:rsidRDefault="005E6113">
      <w:r>
        <w:separator/>
      </w:r>
    </w:p>
  </w:endnote>
  <w:endnote w:type="continuationSeparator" w:id="0">
    <w:p w:rsidR="005E6113" w:rsidRDefault="005E61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113" w:rsidRDefault="005E6113" w:rsidP="00925E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E6113" w:rsidRDefault="005E611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113" w:rsidRDefault="005E6113" w:rsidP="00925E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5E6113" w:rsidRDefault="005E61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113" w:rsidRDefault="005E6113">
      <w:r>
        <w:separator/>
      </w:r>
    </w:p>
  </w:footnote>
  <w:footnote w:type="continuationSeparator" w:id="0">
    <w:p w:rsidR="005E6113" w:rsidRDefault="005E61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113" w:rsidRPr="002271C9" w:rsidRDefault="005E6113" w:rsidP="002271C9">
    <w:pPr>
      <w:pStyle w:val="Header"/>
      <w:jc w:val="center"/>
      <w:rPr>
        <w:b/>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6D765"/>
    <w:multiLevelType w:val="singleLevel"/>
    <w:tmpl w:val="44AB5DFE"/>
    <w:lvl w:ilvl="0">
      <w:start w:val="5"/>
      <w:numFmt w:val="decimal"/>
      <w:lvlText w:val="%1."/>
      <w:lvlJc w:val="left"/>
      <w:pPr>
        <w:tabs>
          <w:tab w:val="num" w:pos="1512"/>
        </w:tabs>
        <w:ind w:left="720"/>
      </w:pPr>
      <w:rPr>
        <w:rFonts w:cs="Times New Roman"/>
        <w:color w:val="000000"/>
      </w:rPr>
    </w:lvl>
  </w:abstractNum>
  <w:abstractNum w:abstractNumId="1">
    <w:nsid w:val="3CDD28A7"/>
    <w:multiLevelType w:val="hybridMultilevel"/>
    <w:tmpl w:val="049AD42E"/>
    <w:lvl w:ilvl="0" w:tplc="655E3FE8">
      <w:start w:val="1"/>
      <w:numFmt w:val="upperLetter"/>
      <w:lvlText w:val="%1)"/>
      <w:lvlJc w:val="left"/>
      <w:pPr>
        <w:tabs>
          <w:tab w:val="num" w:pos="2580"/>
        </w:tabs>
        <w:ind w:left="2580" w:hanging="114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
    <w:nsid w:val="3E657825"/>
    <w:multiLevelType w:val="multilevel"/>
    <w:tmpl w:val="13C836BE"/>
    <w:lvl w:ilvl="0">
      <w:start w:val="1"/>
      <w:numFmt w:val="lowerLetter"/>
      <w:lvlText w:val="%1."/>
      <w:lvlJc w:val="left"/>
      <w:pPr>
        <w:tabs>
          <w:tab w:val="num" w:pos="720"/>
        </w:tabs>
        <w:ind w:left="720" w:hanging="360"/>
      </w:pPr>
      <w:rPr>
        <w:rFonts w:cs="Times New Roman"/>
      </w:rPr>
    </w:lvl>
    <w:lvl w:ilvl="1">
      <w:start w:val="1"/>
      <w:numFmt w:val="upperRoman"/>
      <w:lvlText w:val="%2."/>
      <w:lvlJc w:val="right"/>
      <w:pPr>
        <w:tabs>
          <w:tab w:val="num" w:pos="1260"/>
        </w:tabs>
        <w:ind w:left="1260" w:hanging="18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458002AF"/>
    <w:multiLevelType w:val="hybridMultilevel"/>
    <w:tmpl w:val="4656A8EA"/>
    <w:lvl w:ilvl="0" w:tplc="04090015">
      <w:start w:val="1"/>
      <w:numFmt w:val="upp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
    <w:nsid w:val="48896158"/>
    <w:multiLevelType w:val="hybridMultilevel"/>
    <w:tmpl w:val="37A8A1D6"/>
    <w:lvl w:ilvl="0" w:tplc="04090015">
      <w:start w:val="1"/>
      <w:numFmt w:val="upperLetter"/>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59BE18AE"/>
    <w:multiLevelType w:val="multilevel"/>
    <w:tmpl w:val="7A2A20F4"/>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63A9115C"/>
    <w:multiLevelType w:val="multilevel"/>
    <w:tmpl w:val="FB68679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78C165C2"/>
    <w:multiLevelType w:val="hybridMultilevel"/>
    <w:tmpl w:val="BC3E3ED8"/>
    <w:lvl w:ilvl="0" w:tplc="27F2D8FC">
      <w:start w:val="1"/>
      <w:numFmt w:val="upperLetter"/>
      <w:lvlText w:val="%1)"/>
      <w:lvlJc w:val="left"/>
      <w:pPr>
        <w:tabs>
          <w:tab w:val="num" w:pos="2505"/>
        </w:tabs>
        <w:ind w:left="2505" w:hanging="1065"/>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8">
    <w:nsid w:val="78ED61BC"/>
    <w:multiLevelType w:val="hybridMultilevel"/>
    <w:tmpl w:val="171AAF94"/>
    <w:lvl w:ilvl="0" w:tplc="22E645E6">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8"/>
  </w:num>
  <w:num w:numId="2">
    <w:abstractNumId w:val="4"/>
  </w:num>
  <w:num w:numId="3">
    <w:abstractNumId w:val="5"/>
  </w:num>
  <w:num w:numId="4">
    <w:abstractNumId w:val="2"/>
  </w:num>
  <w:num w:numId="5">
    <w:abstractNumId w:val="6"/>
  </w:num>
  <w:num w:numId="6">
    <w:abstractNumId w:val="3"/>
  </w:num>
  <w:num w:numId="7">
    <w:abstractNumId w:val="0"/>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drawingGridHorizontalSpacing w:val="187"/>
  <w:drawingGridVerticalSpacing w:val="12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4258"/>
    <w:rsid w:val="0000010A"/>
    <w:rsid w:val="00000957"/>
    <w:rsid w:val="00000BDB"/>
    <w:rsid w:val="00001641"/>
    <w:rsid w:val="000023CB"/>
    <w:rsid w:val="00002462"/>
    <w:rsid w:val="000025C3"/>
    <w:rsid w:val="00002910"/>
    <w:rsid w:val="00002B1E"/>
    <w:rsid w:val="00002C0A"/>
    <w:rsid w:val="0000319F"/>
    <w:rsid w:val="00003D45"/>
    <w:rsid w:val="0000415B"/>
    <w:rsid w:val="00004839"/>
    <w:rsid w:val="0000495A"/>
    <w:rsid w:val="000049DF"/>
    <w:rsid w:val="00004D39"/>
    <w:rsid w:val="00004E67"/>
    <w:rsid w:val="000056BC"/>
    <w:rsid w:val="00005B7B"/>
    <w:rsid w:val="00005BC6"/>
    <w:rsid w:val="00005D48"/>
    <w:rsid w:val="0000718F"/>
    <w:rsid w:val="0000742D"/>
    <w:rsid w:val="00007455"/>
    <w:rsid w:val="0000779E"/>
    <w:rsid w:val="00010014"/>
    <w:rsid w:val="00010174"/>
    <w:rsid w:val="000102CB"/>
    <w:rsid w:val="00010AA2"/>
    <w:rsid w:val="00010C37"/>
    <w:rsid w:val="00010DC1"/>
    <w:rsid w:val="0001103B"/>
    <w:rsid w:val="000110A4"/>
    <w:rsid w:val="000118EC"/>
    <w:rsid w:val="0001258D"/>
    <w:rsid w:val="000126EA"/>
    <w:rsid w:val="00012C49"/>
    <w:rsid w:val="00012EAD"/>
    <w:rsid w:val="000130F3"/>
    <w:rsid w:val="00013582"/>
    <w:rsid w:val="000137AE"/>
    <w:rsid w:val="00013C7C"/>
    <w:rsid w:val="00013DAB"/>
    <w:rsid w:val="00013F6A"/>
    <w:rsid w:val="0001405A"/>
    <w:rsid w:val="00014220"/>
    <w:rsid w:val="00014940"/>
    <w:rsid w:val="00014BA3"/>
    <w:rsid w:val="00014CEC"/>
    <w:rsid w:val="00014D62"/>
    <w:rsid w:val="000150BC"/>
    <w:rsid w:val="0001546A"/>
    <w:rsid w:val="00015DFF"/>
    <w:rsid w:val="00016AE6"/>
    <w:rsid w:val="000175EC"/>
    <w:rsid w:val="000176D8"/>
    <w:rsid w:val="000176DF"/>
    <w:rsid w:val="00017B35"/>
    <w:rsid w:val="00017EA5"/>
    <w:rsid w:val="0002076C"/>
    <w:rsid w:val="00021B19"/>
    <w:rsid w:val="00021FB6"/>
    <w:rsid w:val="00022069"/>
    <w:rsid w:val="00022ECE"/>
    <w:rsid w:val="00023956"/>
    <w:rsid w:val="00023A89"/>
    <w:rsid w:val="00023F50"/>
    <w:rsid w:val="00024EF5"/>
    <w:rsid w:val="00024F74"/>
    <w:rsid w:val="0002550B"/>
    <w:rsid w:val="00025C70"/>
    <w:rsid w:val="000269F1"/>
    <w:rsid w:val="0002768C"/>
    <w:rsid w:val="00030F14"/>
    <w:rsid w:val="000334AC"/>
    <w:rsid w:val="000335CD"/>
    <w:rsid w:val="00033873"/>
    <w:rsid w:val="00033D9E"/>
    <w:rsid w:val="00033FAA"/>
    <w:rsid w:val="00034CC6"/>
    <w:rsid w:val="0003501E"/>
    <w:rsid w:val="000361FE"/>
    <w:rsid w:val="000363FD"/>
    <w:rsid w:val="0003641E"/>
    <w:rsid w:val="00036ABC"/>
    <w:rsid w:val="00036EBB"/>
    <w:rsid w:val="00036F5D"/>
    <w:rsid w:val="00037064"/>
    <w:rsid w:val="000374FD"/>
    <w:rsid w:val="000377A6"/>
    <w:rsid w:val="000400A5"/>
    <w:rsid w:val="00040529"/>
    <w:rsid w:val="00040C0D"/>
    <w:rsid w:val="00043016"/>
    <w:rsid w:val="000430EB"/>
    <w:rsid w:val="000437CD"/>
    <w:rsid w:val="0004415B"/>
    <w:rsid w:val="0004454F"/>
    <w:rsid w:val="000446F4"/>
    <w:rsid w:val="0004496E"/>
    <w:rsid w:val="000455F7"/>
    <w:rsid w:val="00045CB3"/>
    <w:rsid w:val="00046613"/>
    <w:rsid w:val="00046F36"/>
    <w:rsid w:val="00047225"/>
    <w:rsid w:val="00047241"/>
    <w:rsid w:val="0004735D"/>
    <w:rsid w:val="00047423"/>
    <w:rsid w:val="00047958"/>
    <w:rsid w:val="00047D1A"/>
    <w:rsid w:val="000516D8"/>
    <w:rsid w:val="00051AF0"/>
    <w:rsid w:val="00051B92"/>
    <w:rsid w:val="00051D0C"/>
    <w:rsid w:val="00052754"/>
    <w:rsid w:val="00052CED"/>
    <w:rsid w:val="000531AC"/>
    <w:rsid w:val="00053552"/>
    <w:rsid w:val="00054424"/>
    <w:rsid w:val="00054B58"/>
    <w:rsid w:val="00054FB0"/>
    <w:rsid w:val="00055120"/>
    <w:rsid w:val="00055F25"/>
    <w:rsid w:val="00056C44"/>
    <w:rsid w:val="000573DA"/>
    <w:rsid w:val="00057D58"/>
    <w:rsid w:val="00060334"/>
    <w:rsid w:val="000604BE"/>
    <w:rsid w:val="000607E1"/>
    <w:rsid w:val="00060A7B"/>
    <w:rsid w:val="00061382"/>
    <w:rsid w:val="00061762"/>
    <w:rsid w:val="00061784"/>
    <w:rsid w:val="000617A1"/>
    <w:rsid w:val="00061AD4"/>
    <w:rsid w:val="000620D0"/>
    <w:rsid w:val="00062114"/>
    <w:rsid w:val="000628F6"/>
    <w:rsid w:val="00062BC5"/>
    <w:rsid w:val="00062C95"/>
    <w:rsid w:val="00062DF7"/>
    <w:rsid w:val="00063233"/>
    <w:rsid w:val="000634E2"/>
    <w:rsid w:val="000639DC"/>
    <w:rsid w:val="00063CE7"/>
    <w:rsid w:val="00063DB0"/>
    <w:rsid w:val="00063FD9"/>
    <w:rsid w:val="000641F2"/>
    <w:rsid w:val="00064369"/>
    <w:rsid w:val="000643E0"/>
    <w:rsid w:val="0006468C"/>
    <w:rsid w:val="00064A93"/>
    <w:rsid w:val="000652D3"/>
    <w:rsid w:val="000655BE"/>
    <w:rsid w:val="000666E3"/>
    <w:rsid w:val="00066866"/>
    <w:rsid w:val="00067175"/>
    <w:rsid w:val="000672DC"/>
    <w:rsid w:val="00067BE5"/>
    <w:rsid w:val="00067C46"/>
    <w:rsid w:val="00067F6E"/>
    <w:rsid w:val="000701DA"/>
    <w:rsid w:val="00070724"/>
    <w:rsid w:val="00070D6E"/>
    <w:rsid w:val="00071321"/>
    <w:rsid w:val="0007145E"/>
    <w:rsid w:val="00071F45"/>
    <w:rsid w:val="00072711"/>
    <w:rsid w:val="00072EF7"/>
    <w:rsid w:val="0007329D"/>
    <w:rsid w:val="00073899"/>
    <w:rsid w:val="000738AA"/>
    <w:rsid w:val="00073A43"/>
    <w:rsid w:val="00073D63"/>
    <w:rsid w:val="000748FB"/>
    <w:rsid w:val="00074A6B"/>
    <w:rsid w:val="00074A72"/>
    <w:rsid w:val="00074EF1"/>
    <w:rsid w:val="00075652"/>
    <w:rsid w:val="000757AE"/>
    <w:rsid w:val="00075E58"/>
    <w:rsid w:val="00076B5B"/>
    <w:rsid w:val="00076F48"/>
    <w:rsid w:val="00077C55"/>
    <w:rsid w:val="00077C73"/>
    <w:rsid w:val="00077CF9"/>
    <w:rsid w:val="0008092B"/>
    <w:rsid w:val="00080B68"/>
    <w:rsid w:val="00081358"/>
    <w:rsid w:val="00081440"/>
    <w:rsid w:val="00081A06"/>
    <w:rsid w:val="00081DB2"/>
    <w:rsid w:val="00081DDA"/>
    <w:rsid w:val="00081F28"/>
    <w:rsid w:val="000820A5"/>
    <w:rsid w:val="00082A44"/>
    <w:rsid w:val="00082E52"/>
    <w:rsid w:val="000831B9"/>
    <w:rsid w:val="000832F4"/>
    <w:rsid w:val="00083357"/>
    <w:rsid w:val="00083655"/>
    <w:rsid w:val="00083956"/>
    <w:rsid w:val="00083A7D"/>
    <w:rsid w:val="00084368"/>
    <w:rsid w:val="00084643"/>
    <w:rsid w:val="00084CD9"/>
    <w:rsid w:val="00084CDA"/>
    <w:rsid w:val="000851C1"/>
    <w:rsid w:val="000852AD"/>
    <w:rsid w:val="00085CCD"/>
    <w:rsid w:val="0008620F"/>
    <w:rsid w:val="000865A5"/>
    <w:rsid w:val="00086A23"/>
    <w:rsid w:val="00086BB0"/>
    <w:rsid w:val="00086D08"/>
    <w:rsid w:val="0008713C"/>
    <w:rsid w:val="00087E4A"/>
    <w:rsid w:val="00087FC9"/>
    <w:rsid w:val="000906DB"/>
    <w:rsid w:val="00090EC2"/>
    <w:rsid w:val="00091ADC"/>
    <w:rsid w:val="00091CB2"/>
    <w:rsid w:val="00092155"/>
    <w:rsid w:val="00092574"/>
    <w:rsid w:val="00092883"/>
    <w:rsid w:val="000928CC"/>
    <w:rsid w:val="0009290D"/>
    <w:rsid w:val="00092984"/>
    <w:rsid w:val="000931FD"/>
    <w:rsid w:val="0009335A"/>
    <w:rsid w:val="000937D4"/>
    <w:rsid w:val="00093F83"/>
    <w:rsid w:val="00093F91"/>
    <w:rsid w:val="000940FD"/>
    <w:rsid w:val="00094667"/>
    <w:rsid w:val="00094E87"/>
    <w:rsid w:val="00095019"/>
    <w:rsid w:val="00095ABA"/>
    <w:rsid w:val="00095D43"/>
    <w:rsid w:val="00096877"/>
    <w:rsid w:val="000968C3"/>
    <w:rsid w:val="00096A30"/>
    <w:rsid w:val="00096E22"/>
    <w:rsid w:val="00097004"/>
    <w:rsid w:val="000A00E6"/>
    <w:rsid w:val="000A0144"/>
    <w:rsid w:val="000A06A8"/>
    <w:rsid w:val="000A10BB"/>
    <w:rsid w:val="000A153A"/>
    <w:rsid w:val="000A1E66"/>
    <w:rsid w:val="000A1FF1"/>
    <w:rsid w:val="000A2D3D"/>
    <w:rsid w:val="000A2EC4"/>
    <w:rsid w:val="000A30AA"/>
    <w:rsid w:val="000A3470"/>
    <w:rsid w:val="000A367F"/>
    <w:rsid w:val="000A3E59"/>
    <w:rsid w:val="000A424C"/>
    <w:rsid w:val="000A44FF"/>
    <w:rsid w:val="000A4785"/>
    <w:rsid w:val="000A49E1"/>
    <w:rsid w:val="000A4F78"/>
    <w:rsid w:val="000A5089"/>
    <w:rsid w:val="000A561E"/>
    <w:rsid w:val="000A5954"/>
    <w:rsid w:val="000A60F4"/>
    <w:rsid w:val="000A629B"/>
    <w:rsid w:val="000A6508"/>
    <w:rsid w:val="000A680E"/>
    <w:rsid w:val="000A6C39"/>
    <w:rsid w:val="000A6E4F"/>
    <w:rsid w:val="000B0866"/>
    <w:rsid w:val="000B1216"/>
    <w:rsid w:val="000B191A"/>
    <w:rsid w:val="000B1E1A"/>
    <w:rsid w:val="000B361F"/>
    <w:rsid w:val="000B374E"/>
    <w:rsid w:val="000B3844"/>
    <w:rsid w:val="000B441A"/>
    <w:rsid w:val="000B5075"/>
    <w:rsid w:val="000B59D2"/>
    <w:rsid w:val="000B59F4"/>
    <w:rsid w:val="000B5FF3"/>
    <w:rsid w:val="000B6254"/>
    <w:rsid w:val="000B631F"/>
    <w:rsid w:val="000B6351"/>
    <w:rsid w:val="000B6CD0"/>
    <w:rsid w:val="000C0CAA"/>
    <w:rsid w:val="000C1356"/>
    <w:rsid w:val="000C1435"/>
    <w:rsid w:val="000C15C9"/>
    <w:rsid w:val="000C2112"/>
    <w:rsid w:val="000C2774"/>
    <w:rsid w:val="000C2D5B"/>
    <w:rsid w:val="000C2E65"/>
    <w:rsid w:val="000C2F9A"/>
    <w:rsid w:val="000C38FC"/>
    <w:rsid w:val="000C3A0F"/>
    <w:rsid w:val="000C3DAA"/>
    <w:rsid w:val="000C3F15"/>
    <w:rsid w:val="000C4B77"/>
    <w:rsid w:val="000C4BE3"/>
    <w:rsid w:val="000C53D8"/>
    <w:rsid w:val="000C5C15"/>
    <w:rsid w:val="000C65F0"/>
    <w:rsid w:val="000C6894"/>
    <w:rsid w:val="000C6C0B"/>
    <w:rsid w:val="000C7AA1"/>
    <w:rsid w:val="000C7E2C"/>
    <w:rsid w:val="000D01AF"/>
    <w:rsid w:val="000D056E"/>
    <w:rsid w:val="000D086D"/>
    <w:rsid w:val="000D0D0D"/>
    <w:rsid w:val="000D0F13"/>
    <w:rsid w:val="000D222C"/>
    <w:rsid w:val="000D23E5"/>
    <w:rsid w:val="000D2536"/>
    <w:rsid w:val="000D2634"/>
    <w:rsid w:val="000D2699"/>
    <w:rsid w:val="000D2B40"/>
    <w:rsid w:val="000D2EFF"/>
    <w:rsid w:val="000D381E"/>
    <w:rsid w:val="000D486D"/>
    <w:rsid w:val="000D51F7"/>
    <w:rsid w:val="000D6232"/>
    <w:rsid w:val="000D64AA"/>
    <w:rsid w:val="000D6651"/>
    <w:rsid w:val="000D6757"/>
    <w:rsid w:val="000D721C"/>
    <w:rsid w:val="000D7229"/>
    <w:rsid w:val="000D741B"/>
    <w:rsid w:val="000D7518"/>
    <w:rsid w:val="000D7638"/>
    <w:rsid w:val="000D7E3E"/>
    <w:rsid w:val="000D7E97"/>
    <w:rsid w:val="000E03D7"/>
    <w:rsid w:val="000E065C"/>
    <w:rsid w:val="000E1583"/>
    <w:rsid w:val="000E1CDB"/>
    <w:rsid w:val="000E1F0F"/>
    <w:rsid w:val="000E22E6"/>
    <w:rsid w:val="000E308F"/>
    <w:rsid w:val="000E3328"/>
    <w:rsid w:val="000E3A37"/>
    <w:rsid w:val="000E3CE1"/>
    <w:rsid w:val="000E4002"/>
    <w:rsid w:val="000E4FA2"/>
    <w:rsid w:val="000E5FD9"/>
    <w:rsid w:val="000E6091"/>
    <w:rsid w:val="000E64EA"/>
    <w:rsid w:val="000E64EC"/>
    <w:rsid w:val="000E66D5"/>
    <w:rsid w:val="000E67F0"/>
    <w:rsid w:val="000E6E0B"/>
    <w:rsid w:val="000E6FF7"/>
    <w:rsid w:val="000E7166"/>
    <w:rsid w:val="000E7192"/>
    <w:rsid w:val="000E73FD"/>
    <w:rsid w:val="000F0174"/>
    <w:rsid w:val="000F0553"/>
    <w:rsid w:val="000F077D"/>
    <w:rsid w:val="000F1322"/>
    <w:rsid w:val="000F1352"/>
    <w:rsid w:val="000F174F"/>
    <w:rsid w:val="000F1E2E"/>
    <w:rsid w:val="000F1E69"/>
    <w:rsid w:val="000F247B"/>
    <w:rsid w:val="000F254F"/>
    <w:rsid w:val="000F2653"/>
    <w:rsid w:val="000F2F65"/>
    <w:rsid w:val="000F3099"/>
    <w:rsid w:val="000F38E0"/>
    <w:rsid w:val="000F39C7"/>
    <w:rsid w:val="000F3C5F"/>
    <w:rsid w:val="000F484D"/>
    <w:rsid w:val="000F48CC"/>
    <w:rsid w:val="000F49B6"/>
    <w:rsid w:val="000F5539"/>
    <w:rsid w:val="000F56C5"/>
    <w:rsid w:val="000F5C1D"/>
    <w:rsid w:val="000F62C1"/>
    <w:rsid w:val="000F7091"/>
    <w:rsid w:val="000F715E"/>
    <w:rsid w:val="000F72A1"/>
    <w:rsid w:val="000F75F5"/>
    <w:rsid w:val="000F7667"/>
    <w:rsid w:val="000F76AE"/>
    <w:rsid w:val="000F7A04"/>
    <w:rsid w:val="000F7F1C"/>
    <w:rsid w:val="001006CC"/>
    <w:rsid w:val="001007AF"/>
    <w:rsid w:val="00100B47"/>
    <w:rsid w:val="00100C98"/>
    <w:rsid w:val="0010125A"/>
    <w:rsid w:val="00102866"/>
    <w:rsid w:val="00102943"/>
    <w:rsid w:val="00102B50"/>
    <w:rsid w:val="001037BE"/>
    <w:rsid w:val="00103BE0"/>
    <w:rsid w:val="00104328"/>
    <w:rsid w:val="00104FA2"/>
    <w:rsid w:val="00105158"/>
    <w:rsid w:val="0010533B"/>
    <w:rsid w:val="0010548F"/>
    <w:rsid w:val="001055BB"/>
    <w:rsid w:val="00105ADB"/>
    <w:rsid w:val="00105FA4"/>
    <w:rsid w:val="001065F8"/>
    <w:rsid w:val="00106B62"/>
    <w:rsid w:val="00106CA5"/>
    <w:rsid w:val="0010799D"/>
    <w:rsid w:val="00107CBC"/>
    <w:rsid w:val="00110153"/>
    <w:rsid w:val="0011049E"/>
    <w:rsid w:val="00110ADB"/>
    <w:rsid w:val="00110AE4"/>
    <w:rsid w:val="00110CBC"/>
    <w:rsid w:val="00111348"/>
    <w:rsid w:val="001120F1"/>
    <w:rsid w:val="00112425"/>
    <w:rsid w:val="00112BC1"/>
    <w:rsid w:val="00112C8D"/>
    <w:rsid w:val="00112F68"/>
    <w:rsid w:val="00113AB2"/>
    <w:rsid w:val="00114191"/>
    <w:rsid w:val="001142C8"/>
    <w:rsid w:val="001143BA"/>
    <w:rsid w:val="00114532"/>
    <w:rsid w:val="0011474D"/>
    <w:rsid w:val="00114A45"/>
    <w:rsid w:val="00114EA8"/>
    <w:rsid w:val="00115191"/>
    <w:rsid w:val="00115380"/>
    <w:rsid w:val="001156F2"/>
    <w:rsid w:val="001157BF"/>
    <w:rsid w:val="00115C10"/>
    <w:rsid w:val="001160D2"/>
    <w:rsid w:val="00116F01"/>
    <w:rsid w:val="00116F73"/>
    <w:rsid w:val="00116FEF"/>
    <w:rsid w:val="0011709B"/>
    <w:rsid w:val="00117631"/>
    <w:rsid w:val="00117C87"/>
    <w:rsid w:val="00117EF2"/>
    <w:rsid w:val="00120769"/>
    <w:rsid w:val="0012110E"/>
    <w:rsid w:val="00121C4F"/>
    <w:rsid w:val="0012248B"/>
    <w:rsid w:val="00122B21"/>
    <w:rsid w:val="00123B74"/>
    <w:rsid w:val="00123BAD"/>
    <w:rsid w:val="00123F00"/>
    <w:rsid w:val="00124090"/>
    <w:rsid w:val="001242F9"/>
    <w:rsid w:val="00124959"/>
    <w:rsid w:val="00124ACB"/>
    <w:rsid w:val="00125971"/>
    <w:rsid w:val="00125D23"/>
    <w:rsid w:val="001264F4"/>
    <w:rsid w:val="00126A16"/>
    <w:rsid w:val="001275FF"/>
    <w:rsid w:val="001279B5"/>
    <w:rsid w:val="00127D47"/>
    <w:rsid w:val="00130384"/>
    <w:rsid w:val="00131027"/>
    <w:rsid w:val="001314D9"/>
    <w:rsid w:val="00132421"/>
    <w:rsid w:val="0013256B"/>
    <w:rsid w:val="001338AF"/>
    <w:rsid w:val="00133C50"/>
    <w:rsid w:val="001340A4"/>
    <w:rsid w:val="00134483"/>
    <w:rsid w:val="001351B1"/>
    <w:rsid w:val="00135A28"/>
    <w:rsid w:val="001365E7"/>
    <w:rsid w:val="00136BF1"/>
    <w:rsid w:val="00137F26"/>
    <w:rsid w:val="00140459"/>
    <w:rsid w:val="00140A23"/>
    <w:rsid w:val="00140B89"/>
    <w:rsid w:val="00140F81"/>
    <w:rsid w:val="001411E0"/>
    <w:rsid w:val="00141625"/>
    <w:rsid w:val="00141701"/>
    <w:rsid w:val="00141725"/>
    <w:rsid w:val="00141BAB"/>
    <w:rsid w:val="0014244D"/>
    <w:rsid w:val="001425B7"/>
    <w:rsid w:val="0014287C"/>
    <w:rsid w:val="00142DE9"/>
    <w:rsid w:val="00143BDD"/>
    <w:rsid w:val="001442A4"/>
    <w:rsid w:val="00144CA5"/>
    <w:rsid w:val="001455B0"/>
    <w:rsid w:val="00146137"/>
    <w:rsid w:val="00146D80"/>
    <w:rsid w:val="00146EE8"/>
    <w:rsid w:val="00147183"/>
    <w:rsid w:val="0014729B"/>
    <w:rsid w:val="001479F0"/>
    <w:rsid w:val="00147DA8"/>
    <w:rsid w:val="00150563"/>
    <w:rsid w:val="00150AF7"/>
    <w:rsid w:val="00151436"/>
    <w:rsid w:val="00151644"/>
    <w:rsid w:val="001517F2"/>
    <w:rsid w:val="00151DFC"/>
    <w:rsid w:val="00152307"/>
    <w:rsid w:val="00152323"/>
    <w:rsid w:val="00152615"/>
    <w:rsid w:val="00153C9D"/>
    <w:rsid w:val="00153E79"/>
    <w:rsid w:val="00153ED0"/>
    <w:rsid w:val="0015420B"/>
    <w:rsid w:val="0015498F"/>
    <w:rsid w:val="0015506D"/>
    <w:rsid w:val="001551A0"/>
    <w:rsid w:val="001555C1"/>
    <w:rsid w:val="0015569B"/>
    <w:rsid w:val="001556D1"/>
    <w:rsid w:val="00155919"/>
    <w:rsid w:val="00156472"/>
    <w:rsid w:val="001564D0"/>
    <w:rsid w:val="00156602"/>
    <w:rsid w:val="00156C0D"/>
    <w:rsid w:val="00157821"/>
    <w:rsid w:val="00157FF1"/>
    <w:rsid w:val="001600D2"/>
    <w:rsid w:val="0016026C"/>
    <w:rsid w:val="00160582"/>
    <w:rsid w:val="00160BDF"/>
    <w:rsid w:val="00160C2B"/>
    <w:rsid w:val="001612EE"/>
    <w:rsid w:val="00161325"/>
    <w:rsid w:val="0016378A"/>
    <w:rsid w:val="00163B42"/>
    <w:rsid w:val="00163B71"/>
    <w:rsid w:val="00163CF3"/>
    <w:rsid w:val="00163D87"/>
    <w:rsid w:val="001644FA"/>
    <w:rsid w:val="00164FBB"/>
    <w:rsid w:val="0016546F"/>
    <w:rsid w:val="00165BB5"/>
    <w:rsid w:val="00165DF9"/>
    <w:rsid w:val="00166156"/>
    <w:rsid w:val="001664D9"/>
    <w:rsid w:val="00166A9D"/>
    <w:rsid w:val="00167675"/>
    <w:rsid w:val="00167850"/>
    <w:rsid w:val="00167D3D"/>
    <w:rsid w:val="001701CB"/>
    <w:rsid w:val="001707A1"/>
    <w:rsid w:val="00171306"/>
    <w:rsid w:val="0017130F"/>
    <w:rsid w:val="00171F18"/>
    <w:rsid w:val="001720D0"/>
    <w:rsid w:val="00172321"/>
    <w:rsid w:val="00172A8C"/>
    <w:rsid w:val="00172E6B"/>
    <w:rsid w:val="00174788"/>
    <w:rsid w:val="0017478D"/>
    <w:rsid w:val="001748E6"/>
    <w:rsid w:val="001749F1"/>
    <w:rsid w:val="00174F23"/>
    <w:rsid w:val="00175ADA"/>
    <w:rsid w:val="00175D09"/>
    <w:rsid w:val="0017635D"/>
    <w:rsid w:val="001764A0"/>
    <w:rsid w:val="00176F84"/>
    <w:rsid w:val="00176F89"/>
    <w:rsid w:val="00177BBA"/>
    <w:rsid w:val="001805FC"/>
    <w:rsid w:val="001806F3"/>
    <w:rsid w:val="00180FDD"/>
    <w:rsid w:val="001810F2"/>
    <w:rsid w:val="001819A9"/>
    <w:rsid w:val="00181A65"/>
    <w:rsid w:val="001821B5"/>
    <w:rsid w:val="0018257B"/>
    <w:rsid w:val="00182BD3"/>
    <w:rsid w:val="00182D40"/>
    <w:rsid w:val="0018359E"/>
    <w:rsid w:val="00184E48"/>
    <w:rsid w:val="00185255"/>
    <w:rsid w:val="001852EB"/>
    <w:rsid w:val="00185443"/>
    <w:rsid w:val="00185506"/>
    <w:rsid w:val="00185594"/>
    <w:rsid w:val="0018561C"/>
    <w:rsid w:val="00185765"/>
    <w:rsid w:val="00185827"/>
    <w:rsid w:val="00185A7A"/>
    <w:rsid w:val="00185BE9"/>
    <w:rsid w:val="00185F8F"/>
    <w:rsid w:val="00187410"/>
    <w:rsid w:val="0018780F"/>
    <w:rsid w:val="00187A95"/>
    <w:rsid w:val="001903B8"/>
    <w:rsid w:val="00190989"/>
    <w:rsid w:val="00190C6D"/>
    <w:rsid w:val="001916C8"/>
    <w:rsid w:val="00191D75"/>
    <w:rsid w:val="00192194"/>
    <w:rsid w:val="001921B1"/>
    <w:rsid w:val="0019256A"/>
    <w:rsid w:val="001925EB"/>
    <w:rsid w:val="00193828"/>
    <w:rsid w:val="001939AC"/>
    <w:rsid w:val="00195888"/>
    <w:rsid w:val="00195CFB"/>
    <w:rsid w:val="00195F7B"/>
    <w:rsid w:val="0019638B"/>
    <w:rsid w:val="00196A08"/>
    <w:rsid w:val="00197BFF"/>
    <w:rsid w:val="001A01ED"/>
    <w:rsid w:val="001A034B"/>
    <w:rsid w:val="001A034E"/>
    <w:rsid w:val="001A05AE"/>
    <w:rsid w:val="001A0674"/>
    <w:rsid w:val="001A0AF6"/>
    <w:rsid w:val="001A130F"/>
    <w:rsid w:val="001A151B"/>
    <w:rsid w:val="001A1E14"/>
    <w:rsid w:val="001A276C"/>
    <w:rsid w:val="001A3079"/>
    <w:rsid w:val="001A36D0"/>
    <w:rsid w:val="001A39E9"/>
    <w:rsid w:val="001A3D44"/>
    <w:rsid w:val="001A3DD2"/>
    <w:rsid w:val="001A3ECD"/>
    <w:rsid w:val="001A430F"/>
    <w:rsid w:val="001A597F"/>
    <w:rsid w:val="001A5A4D"/>
    <w:rsid w:val="001A6254"/>
    <w:rsid w:val="001A74CF"/>
    <w:rsid w:val="001A77BF"/>
    <w:rsid w:val="001B05BA"/>
    <w:rsid w:val="001B0D3D"/>
    <w:rsid w:val="001B1080"/>
    <w:rsid w:val="001B10F5"/>
    <w:rsid w:val="001B120C"/>
    <w:rsid w:val="001B15B9"/>
    <w:rsid w:val="001B2339"/>
    <w:rsid w:val="001B2856"/>
    <w:rsid w:val="001B2A28"/>
    <w:rsid w:val="001B2B95"/>
    <w:rsid w:val="001B36DE"/>
    <w:rsid w:val="001B3AED"/>
    <w:rsid w:val="001B3BA8"/>
    <w:rsid w:val="001B3F5A"/>
    <w:rsid w:val="001B540D"/>
    <w:rsid w:val="001B58B9"/>
    <w:rsid w:val="001B6767"/>
    <w:rsid w:val="001B7209"/>
    <w:rsid w:val="001B7C6A"/>
    <w:rsid w:val="001C029C"/>
    <w:rsid w:val="001C0A90"/>
    <w:rsid w:val="001C1373"/>
    <w:rsid w:val="001C15F9"/>
    <w:rsid w:val="001C18F8"/>
    <w:rsid w:val="001C19FC"/>
    <w:rsid w:val="001C24AF"/>
    <w:rsid w:val="001C2716"/>
    <w:rsid w:val="001C27A6"/>
    <w:rsid w:val="001C2EE9"/>
    <w:rsid w:val="001C30EB"/>
    <w:rsid w:val="001C36AB"/>
    <w:rsid w:val="001C3A84"/>
    <w:rsid w:val="001C40C2"/>
    <w:rsid w:val="001C44F2"/>
    <w:rsid w:val="001C4948"/>
    <w:rsid w:val="001C4BBE"/>
    <w:rsid w:val="001C4D1D"/>
    <w:rsid w:val="001C511A"/>
    <w:rsid w:val="001C51D0"/>
    <w:rsid w:val="001C5A00"/>
    <w:rsid w:val="001C5FC7"/>
    <w:rsid w:val="001C669C"/>
    <w:rsid w:val="001C681A"/>
    <w:rsid w:val="001C6AEE"/>
    <w:rsid w:val="001C6EEB"/>
    <w:rsid w:val="001C74E1"/>
    <w:rsid w:val="001C7562"/>
    <w:rsid w:val="001D00C1"/>
    <w:rsid w:val="001D035A"/>
    <w:rsid w:val="001D045A"/>
    <w:rsid w:val="001D1053"/>
    <w:rsid w:val="001D1387"/>
    <w:rsid w:val="001D1654"/>
    <w:rsid w:val="001D1835"/>
    <w:rsid w:val="001D1C33"/>
    <w:rsid w:val="001D22EA"/>
    <w:rsid w:val="001D25B5"/>
    <w:rsid w:val="001D2CF8"/>
    <w:rsid w:val="001D2FAE"/>
    <w:rsid w:val="001D3094"/>
    <w:rsid w:val="001D3882"/>
    <w:rsid w:val="001D3E97"/>
    <w:rsid w:val="001D3EAD"/>
    <w:rsid w:val="001D4A78"/>
    <w:rsid w:val="001D51FE"/>
    <w:rsid w:val="001D61EE"/>
    <w:rsid w:val="001D64CF"/>
    <w:rsid w:val="001D6766"/>
    <w:rsid w:val="001D68C7"/>
    <w:rsid w:val="001D6943"/>
    <w:rsid w:val="001D6992"/>
    <w:rsid w:val="001D74C2"/>
    <w:rsid w:val="001E0A7F"/>
    <w:rsid w:val="001E1122"/>
    <w:rsid w:val="001E154A"/>
    <w:rsid w:val="001E1589"/>
    <w:rsid w:val="001E2660"/>
    <w:rsid w:val="001E2834"/>
    <w:rsid w:val="001E2C2A"/>
    <w:rsid w:val="001E2C96"/>
    <w:rsid w:val="001E3009"/>
    <w:rsid w:val="001E305C"/>
    <w:rsid w:val="001E355A"/>
    <w:rsid w:val="001E371C"/>
    <w:rsid w:val="001E4245"/>
    <w:rsid w:val="001E4D5E"/>
    <w:rsid w:val="001E4DEF"/>
    <w:rsid w:val="001E4F84"/>
    <w:rsid w:val="001E5A2A"/>
    <w:rsid w:val="001E64F3"/>
    <w:rsid w:val="001E6BEF"/>
    <w:rsid w:val="001E6C11"/>
    <w:rsid w:val="001E7365"/>
    <w:rsid w:val="001E7A80"/>
    <w:rsid w:val="001E7E34"/>
    <w:rsid w:val="001F0158"/>
    <w:rsid w:val="001F0C84"/>
    <w:rsid w:val="001F0F72"/>
    <w:rsid w:val="001F18B1"/>
    <w:rsid w:val="001F1FD2"/>
    <w:rsid w:val="001F2077"/>
    <w:rsid w:val="001F212F"/>
    <w:rsid w:val="001F3118"/>
    <w:rsid w:val="001F313A"/>
    <w:rsid w:val="001F32CC"/>
    <w:rsid w:val="001F342E"/>
    <w:rsid w:val="001F35B2"/>
    <w:rsid w:val="001F4701"/>
    <w:rsid w:val="001F52D0"/>
    <w:rsid w:val="001F5360"/>
    <w:rsid w:val="001F589D"/>
    <w:rsid w:val="001F5D1A"/>
    <w:rsid w:val="001F65F3"/>
    <w:rsid w:val="001F68B5"/>
    <w:rsid w:val="001F6996"/>
    <w:rsid w:val="001F7190"/>
    <w:rsid w:val="001F7973"/>
    <w:rsid w:val="001F7B10"/>
    <w:rsid w:val="002001C4"/>
    <w:rsid w:val="00200882"/>
    <w:rsid w:val="00200E3B"/>
    <w:rsid w:val="0020160D"/>
    <w:rsid w:val="00201995"/>
    <w:rsid w:val="00202239"/>
    <w:rsid w:val="00202403"/>
    <w:rsid w:val="0020282A"/>
    <w:rsid w:val="00202A70"/>
    <w:rsid w:val="002037F7"/>
    <w:rsid w:val="002038EF"/>
    <w:rsid w:val="0020399C"/>
    <w:rsid w:val="002043DE"/>
    <w:rsid w:val="00204990"/>
    <w:rsid w:val="00205DC6"/>
    <w:rsid w:val="0020681A"/>
    <w:rsid w:val="00206A02"/>
    <w:rsid w:val="00206F39"/>
    <w:rsid w:val="002071AF"/>
    <w:rsid w:val="00207444"/>
    <w:rsid w:val="00207B9F"/>
    <w:rsid w:val="0021050A"/>
    <w:rsid w:val="002105D7"/>
    <w:rsid w:val="00210852"/>
    <w:rsid w:val="002108CB"/>
    <w:rsid w:val="0021093B"/>
    <w:rsid w:val="002114CE"/>
    <w:rsid w:val="00211787"/>
    <w:rsid w:val="002119FE"/>
    <w:rsid w:val="0021232F"/>
    <w:rsid w:val="002123E8"/>
    <w:rsid w:val="00212919"/>
    <w:rsid w:val="00212B4A"/>
    <w:rsid w:val="00213004"/>
    <w:rsid w:val="0021325F"/>
    <w:rsid w:val="00213543"/>
    <w:rsid w:val="00213C8E"/>
    <w:rsid w:val="00213CFB"/>
    <w:rsid w:val="00214261"/>
    <w:rsid w:val="00215961"/>
    <w:rsid w:val="00215A72"/>
    <w:rsid w:val="0021603A"/>
    <w:rsid w:val="00216CEC"/>
    <w:rsid w:val="00216FA6"/>
    <w:rsid w:val="00216FFB"/>
    <w:rsid w:val="002179D2"/>
    <w:rsid w:val="00217CBE"/>
    <w:rsid w:val="00221285"/>
    <w:rsid w:val="00221CBA"/>
    <w:rsid w:val="00221E8D"/>
    <w:rsid w:val="002224D0"/>
    <w:rsid w:val="002229F7"/>
    <w:rsid w:val="00222E4E"/>
    <w:rsid w:val="002236CA"/>
    <w:rsid w:val="00223D40"/>
    <w:rsid w:val="00223D48"/>
    <w:rsid w:val="00223EDF"/>
    <w:rsid w:val="00224261"/>
    <w:rsid w:val="00224672"/>
    <w:rsid w:val="00224674"/>
    <w:rsid w:val="0022525C"/>
    <w:rsid w:val="002258D9"/>
    <w:rsid w:val="00225B7F"/>
    <w:rsid w:val="00225DA8"/>
    <w:rsid w:val="00226214"/>
    <w:rsid w:val="00226385"/>
    <w:rsid w:val="002265A1"/>
    <w:rsid w:val="00226C64"/>
    <w:rsid w:val="002271C9"/>
    <w:rsid w:val="0022736A"/>
    <w:rsid w:val="00227573"/>
    <w:rsid w:val="002278F2"/>
    <w:rsid w:val="0023021D"/>
    <w:rsid w:val="00230ACD"/>
    <w:rsid w:val="00230B62"/>
    <w:rsid w:val="00230BF6"/>
    <w:rsid w:val="00230E6A"/>
    <w:rsid w:val="00231857"/>
    <w:rsid w:val="002328BD"/>
    <w:rsid w:val="00232A63"/>
    <w:rsid w:val="00232C95"/>
    <w:rsid w:val="00232D49"/>
    <w:rsid w:val="00232F45"/>
    <w:rsid w:val="0023359D"/>
    <w:rsid w:val="00233751"/>
    <w:rsid w:val="002337F8"/>
    <w:rsid w:val="00233A4D"/>
    <w:rsid w:val="00233DBE"/>
    <w:rsid w:val="00233E44"/>
    <w:rsid w:val="00234AF4"/>
    <w:rsid w:val="00234C6D"/>
    <w:rsid w:val="00235AAC"/>
    <w:rsid w:val="00236554"/>
    <w:rsid w:val="00236ABF"/>
    <w:rsid w:val="00236FD2"/>
    <w:rsid w:val="00237A74"/>
    <w:rsid w:val="00240CD5"/>
    <w:rsid w:val="00240D76"/>
    <w:rsid w:val="00240FD3"/>
    <w:rsid w:val="00241106"/>
    <w:rsid w:val="00241743"/>
    <w:rsid w:val="0024191E"/>
    <w:rsid w:val="00241DCC"/>
    <w:rsid w:val="002425C1"/>
    <w:rsid w:val="00242DDF"/>
    <w:rsid w:val="002433B2"/>
    <w:rsid w:val="00243717"/>
    <w:rsid w:val="00244545"/>
    <w:rsid w:val="00244AAF"/>
    <w:rsid w:val="00244B76"/>
    <w:rsid w:val="00244C03"/>
    <w:rsid w:val="00244D82"/>
    <w:rsid w:val="0024512E"/>
    <w:rsid w:val="002457D6"/>
    <w:rsid w:val="002474F4"/>
    <w:rsid w:val="002479E4"/>
    <w:rsid w:val="00247C42"/>
    <w:rsid w:val="0025059B"/>
    <w:rsid w:val="00250876"/>
    <w:rsid w:val="00250C7C"/>
    <w:rsid w:val="00251783"/>
    <w:rsid w:val="002528A0"/>
    <w:rsid w:val="00252A20"/>
    <w:rsid w:val="0025313A"/>
    <w:rsid w:val="00253204"/>
    <w:rsid w:val="00253576"/>
    <w:rsid w:val="002543F7"/>
    <w:rsid w:val="00254782"/>
    <w:rsid w:val="00254CEE"/>
    <w:rsid w:val="002558EC"/>
    <w:rsid w:val="00255EB9"/>
    <w:rsid w:val="00256102"/>
    <w:rsid w:val="00256448"/>
    <w:rsid w:val="00256EF4"/>
    <w:rsid w:val="00257F41"/>
    <w:rsid w:val="0026096B"/>
    <w:rsid w:val="00260DBC"/>
    <w:rsid w:val="002620C8"/>
    <w:rsid w:val="0026213B"/>
    <w:rsid w:val="002624C4"/>
    <w:rsid w:val="002637DF"/>
    <w:rsid w:val="002656A3"/>
    <w:rsid w:val="002658AA"/>
    <w:rsid w:val="00265A35"/>
    <w:rsid w:val="00265B06"/>
    <w:rsid w:val="00265C54"/>
    <w:rsid w:val="002660FC"/>
    <w:rsid w:val="002668B5"/>
    <w:rsid w:val="00266D86"/>
    <w:rsid w:val="00267159"/>
    <w:rsid w:val="0026718E"/>
    <w:rsid w:val="00270154"/>
    <w:rsid w:val="002702E0"/>
    <w:rsid w:val="00270A7E"/>
    <w:rsid w:val="00270BB9"/>
    <w:rsid w:val="00270CF5"/>
    <w:rsid w:val="00270E1E"/>
    <w:rsid w:val="00270FEF"/>
    <w:rsid w:val="0027100C"/>
    <w:rsid w:val="0027138E"/>
    <w:rsid w:val="00271711"/>
    <w:rsid w:val="00271B43"/>
    <w:rsid w:val="00271E21"/>
    <w:rsid w:val="002721D6"/>
    <w:rsid w:val="002723A7"/>
    <w:rsid w:val="002729F5"/>
    <w:rsid w:val="00272BD8"/>
    <w:rsid w:val="00272DCE"/>
    <w:rsid w:val="00274CCC"/>
    <w:rsid w:val="00276745"/>
    <w:rsid w:val="002768E0"/>
    <w:rsid w:val="00277672"/>
    <w:rsid w:val="00280385"/>
    <w:rsid w:val="0028085C"/>
    <w:rsid w:val="00281687"/>
    <w:rsid w:val="0028181D"/>
    <w:rsid w:val="00281A94"/>
    <w:rsid w:val="00281ACC"/>
    <w:rsid w:val="0028213B"/>
    <w:rsid w:val="002825FF"/>
    <w:rsid w:val="00282C58"/>
    <w:rsid w:val="00282E4D"/>
    <w:rsid w:val="002850F6"/>
    <w:rsid w:val="002859DE"/>
    <w:rsid w:val="002867F0"/>
    <w:rsid w:val="0028705B"/>
    <w:rsid w:val="00287365"/>
    <w:rsid w:val="0028742E"/>
    <w:rsid w:val="00287AB6"/>
    <w:rsid w:val="00287B05"/>
    <w:rsid w:val="00287C1E"/>
    <w:rsid w:val="002900B2"/>
    <w:rsid w:val="002906EB"/>
    <w:rsid w:val="00290A4D"/>
    <w:rsid w:val="00290BA7"/>
    <w:rsid w:val="00290DFF"/>
    <w:rsid w:val="00290ED1"/>
    <w:rsid w:val="002912EB"/>
    <w:rsid w:val="00291AFF"/>
    <w:rsid w:val="0029277D"/>
    <w:rsid w:val="00292A84"/>
    <w:rsid w:val="00292F86"/>
    <w:rsid w:val="0029423F"/>
    <w:rsid w:val="002945B0"/>
    <w:rsid w:val="00295702"/>
    <w:rsid w:val="00296077"/>
    <w:rsid w:val="00296702"/>
    <w:rsid w:val="00296BC8"/>
    <w:rsid w:val="00296FE0"/>
    <w:rsid w:val="002973D3"/>
    <w:rsid w:val="002A0023"/>
    <w:rsid w:val="002A0658"/>
    <w:rsid w:val="002A065C"/>
    <w:rsid w:val="002A0D09"/>
    <w:rsid w:val="002A0E2E"/>
    <w:rsid w:val="002A10DA"/>
    <w:rsid w:val="002A12C6"/>
    <w:rsid w:val="002A15C9"/>
    <w:rsid w:val="002A189F"/>
    <w:rsid w:val="002A19F0"/>
    <w:rsid w:val="002A1EF6"/>
    <w:rsid w:val="002A27E4"/>
    <w:rsid w:val="002A340B"/>
    <w:rsid w:val="002A386A"/>
    <w:rsid w:val="002A4060"/>
    <w:rsid w:val="002A414F"/>
    <w:rsid w:val="002A420F"/>
    <w:rsid w:val="002A453B"/>
    <w:rsid w:val="002A63BB"/>
    <w:rsid w:val="002A655C"/>
    <w:rsid w:val="002A6823"/>
    <w:rsid w:val="002A74B3"/>
    <w:rsid w:val="002B15DE"/>
    <w:rsid w:val="002B212A"/>
    <w:rsid w:val="002B2408"/>
    <w:rsid w:val="002B2610"/>
    <w:rsid w:val="002B274A"/>
    <w:rsid w:val="002B2EE2"/>
    <w:rsid w:val="002B32AE"/>
    <w:rsid w:val="002B36CC"/>
    <w:rsid w:val="002B3744"/>
    <w:rsid w:val="002B477E"/>
    <w:rsid w:val="002B4877"/>
    <w:rsid w:val="002B4A3D"/>
    <w:rsid w:val="002B54A2"/>
    <w:rsid w:val="002B57B0"/>
    <w:rsid w:val="002B5A92"/>
    <w:rsid w:val="002B664F"/>
    <w:rsid w:val="002B69AD"/>
    <w:rsid w:val="002B70E7"/>
    <w:rsid w:val="002B7139"/>
    <w:rsid w:val="002B757D"/>
    <w:rsid w:val="002B777E"/>
    <w:rsid w:val="002B7E3F"/>
    <w:rsid w:val="002C0509"/>
    <w:rsid w:val="002C1451"/>
    <w:rsid w:val="002C1E85"/>
    <w:rsid w:val="002C1F86"/>
    <w:rsid w:val="002C205B"/>
    <w:rsid w:val="002C23C5"/>
    <w:rsid w:val="002C249C"/>
    <w:rsid w:val="002C2E6D"/>
    <w:rsid w:val="002C3388"/>
    <w:rsid w:val="002C342C"/>
    <w:rsid w:val="002C3664"/>
    <w:rsid w:val="002C3899"/>
    <w:rsid w:val="002C3D0B"/>
    <w:rsid w:val="002C3F01"/>
    <w:rsid w:val="002C44FB"/>
    <w:rsid w:val="002C49A0"/>
    <w:rsid w:val="002C4F60"/>
    <w:rsid w:val="002C544F"/>
    <w:rsid w:val="002C5771"/>
    <w:rsid w:val="002C5C9B"/>
    <w:rsid w:val="002C5D3B"/>
    <w:rsid w:val="002C6193"/>
    <w:rsid w:val="002C65E0"/>
    <w:rsid w:val="002C6F5D"/>
    <w:rsid w:val="002C7116"/>
    <w:rsid w:val="002C75DC"/>
    <w:rsid w:val="002C774C"/>
    <w:rsid w:val="002C7B55"/>
    <w:rsid w:val="002C7B86"/>
    <w:rsid w:val="002D0339"/>
    <w:rsid w:val="002D03E7"/>
    <w:rsid w:val="002D0B59"/>
    <w:rsid w:val="002D1D61"/>
    <w:rsid w:val="002D3246"/>
    <w:rsid w:val="002D3E3F"/>
    <w:rsid w:val="002D44EE"/>
    <w:rsid w:val="002D465E"/>
    <w:rsid w:val="002D536D"/>
    <w:rsid w:val="002D58D4"/>
    <w:rsid w:val="002D5D60"/>
    <w:rsid w:val="002D5F30"/>
    <w:rsid w:val="002D74A2"/>
    <w:rsid w:val="002D7840"/>
    <w:rsid w:val="002D7AD6"/>
    <w:rsid w:val="002D7E38"/>
    <w:rsid w:val="002E07EB"/>
    <w:rsid w:val="002E0E65"/>
    <w:rsid w:val="002E1775"/>
    <w:rsid w:val="002E17FF"/>
    <w:rsid w:val="002E1AD9"/>
    <w:rsid w:val="002E1DE1"/>
    <w:rsid w:val="002E239C"/>
    <w:rsid w:val="002E32B9"/>
    <w:rsid w:val="002E345A"/>
    <w:rsid w:val="002E3540"/>
    <w:rsid w:val="002E3A7E"/>
    <w:rsid w:val="002E42AF"/>
    <w:rsid w:val="002E4C3D"/>
    <w:rsid w:val="002E5135"/>
    <w:rsid w:val="002E5233"/>
    <w:rsid w:val="002E67C1"/>
    <w:rsid w:val="002E6DEF"/>
    <w:rsid w:val="002E7E2D"/>
    <w:rsid w:val="002F0E5A"/>
    <w:rsid w:val="002F17F3"/>
    <w:rsid w:val="002F308C"/>
    <w:rsid w:val="002F373D"/>
    <w:rsid w:val="002F3765"/>
    <w:rsid w:val="002F50C7"/>
    <w:rsid w:val="002F51E3"/>
    <w:rsid w:val="002F5920"/>
    <w:rsid w:val="002F5B03"/>
    <w:rsid w:val="002F5CA9"/>
    <w:rsid w:val="002F6049"/>
    <w:rsid w:val="002F6B12"/>
    <w:rsid w:val="002F6BD7"/>
    <w:rsid w:val="002F6EF7"/>
    <w:rsid w:val="002F720C"/>
    <w:rsid w:val="002F7465"/>
    <w:rsid w:val="002F7C72"/>
    <w:rsid w:val="002F7C85"/>
    <w:rsid w:val="002F7DF8"/>
    <w:rsid w:val="002F7FDB"/>
    <w:rsid w:val="00300868"/>
    <w:rsid w:val="003014C0"/>
    <w:rsid w:val="0030159A"/>
    <w:rsid w:val="00301A01"/>
    <w:rsid w:val="00301E72"/>
    <w:rsid w:val="00302776"/>
    <w:rsid w:val="00302892"/>
    <w:rsid w:val="00302C0B"/>
    <w:rsid w:val="003031A1"/>
    <w:rsid w:val="003036A5"/>
    <w:rsid w:val="003037AC"/>
    <w:rsid w:val="00304779"/>
    <w:rsid w:val="003049F8"/>
    <w:rsid w:val="00304B12"/>
    <w:rsid w:val="00304B3B"/>
    <w:rsid w:val="00304E3B"/>
    <w:rsid w:val="003054C1"/>
    <w:rsid w:val="00305A39"/>
    <w:rsid w:val="00305D0C"/>
    <w:rsid w:val="00305F7E"/>
    <w:rsid w:val="0030616F"/>
    <w:rsid w:val="003067B7"/>
    <w:rsid w:val="003070FE"/>
    <w:rsid w:val="00307482"/>
    <w:rsid w:val="003075EB"/>
    <w:rsid w:val="00307E1E"/>
    <w:rsid w:val="00310812"/>
    <w:rsid w:val="00310C20"/>
    <w:rsid w:val="00310F5F"/>
    <w:rsid w:val="00310F6A"/>
    <w:rsid w:val="00310FC1"/>
    <w:rsid w:val="00311B30"/>
    <w:rsid w:val="00311C1C"/>
    <w:rsid w:val="003120EF"/>
    <w:rsid w:val="00312414"/>
    <w:rsid w:val="003124A7"/>
    <w:rsid w:val="003131EF"/>
    <w:rsid w:val="003136AF"/>
    <w:rsid w:val="00313813"/>
    <w:rsid w:val="00313869"/>
    <w:rsid w:val="003138A0"/>
    <w:rsid w:val="00313F5E"/>
    <w:rsid w:val="0031471B"/>
    <w:rsid w:val="003153E7"/>
    <w:rsid w:val="003153FD"/>
    <w:rsid w:val="00315454"/>
    <w:rsid w:val="003156C4"/>
    <w:rsid w:val="00315CDA"/>
    <w:rsid w:val="00315F92"/>
    <w:rsid w:val="003163C1"/>
    <w:rsid w:val="003175E4"/>
    <w:rsid w:val="003179F4"/>
    <w:rsid w:val="00317BE9"/>
    <w:rsid w:val="00320598"/>
    <w:rsid w:val="00320A34"/>
    <w:rsid w:val="00320B6A"/>
    <w:rsid w:val="00320D12"/>
    <w:rsid w:val="00321083"/>
    <w:rsid w:val="0032109C"/>
    <w:rsid w:val="003215F4"/>
    <w:rsid w:val="00321A47"/>
    <w:rsid w:val="00321B77"/>
    <w:rsid w:val="003221C6"/>
    <w:rsid w:val="00322A8D"/>
    <w:rsid w:val="00322AC6"/>
    <w:rsid w:val="0032327E"/>
    <w:rsid w:val="003239F9"/>
    <w:rsid w:val="00324041"/>
    <w:rsid w:val="003241C2"/>
    <w:rsid w:val="0032444D"/>
    <w:rsid w:val="00324A06"/>
    <w:rsid w:val="00324AB1"/>
    <w:rsid w:val="0032579A"/>
    <w:rsid w:val="00325D0E"/>
    <w:rsid w:val="003261C7"/>
    <w:rsid w:val="00327293"/>
    <w:rsid w:val="003274E3"/>
    <w:rsid w:val="00327F28"/>
    <w:rsid w:val="00330878"/>
    <w:rsid w:val="00330BBC"/>
    <w:rsid w:val="003312BD"/>
    <w:rsid w:val="00331C54"/>
    <w:rsid w:val="003321D0"/>
    <w:rsid w:val="003324D4"/>
    <w:rsid w:val="00332735"/>
    <w:rsid w:val="00332A5E"/>
    <w:rsid w:val="00332D3A"/>
    <w:rsid w:val="00334810"/>
    <w:rsid w:val="00334952"/>
    <w:rsid w:val="00334B09"/>
    <w:rsid w:val="00334B0D"/>
    <w:rsid w:val="003358AA"/>
    <w:rsid w:val="003369EE"/>
    <w:rsid w:val="00336FAB"/>
    <w:rsid w:val="0033723D"/>
    <w:rsid w:val="003372EB"/>
    <w:rsid w:val="00337598"/>
    <w:rsid w:val="00337AFF"/>
    <w:rsid w:val="00337BAD"/>
    <w:rsid w:val="0034001D"/>
    <w:rsid w:val="0034014F"/>
    <w:rsid w:val="0034026C"/>
    <w:rsid w:val="0034045F"/>
    <w:rsid w:val="00340C28"/>
    <w:rsid w:val="00341612"/>
    <w:rsid w:val="00342327"/>
    <w:rsid w:val="00342370"/>
    <w:rsid w:val="003423CD"/>
    <w:rsid w:val="00342FAA"/>
    <w:rsid w:val="00343A9D"/>
    <w:rsid w:val="0034421A"/>
    <w:rsid w:val="003443E1"/>
    <w:rsid w:val="0034454A"/>
    <w:rsid w:val="00344EFE"/>
    <w:rsid w:val="00345940"/>
    <w:rsid w:val="00345A1C"/>
    <w:rsid w:val="00345C3C"/>
    <w:rsid w:val="003463C4"/>
    <w:rsid w:val="00346E90"/>
    <w:rsid w:val="00346EA4"/>
    <w:rsid w:val="0034709D"/>
    <w:rsid w:val="0034727F"/>
    <w:rsid w:val="00347A79"/>
    <w:rsid w:val="00350281"/>
    <w:rsid w:val="00350338"/>
    <w:rsid w:val="003512BB"/>
    <w:rsid w:val="00351C8E"/>
    <w:rsid w:val="00351E0A"/>
    <w:rsid w:val="00351E4B"/>
    <w:rsid w:val="00351FAE"/>
    <w:rsid w:val="00352420"/>
    <w:rsid w:val="003524B2"/>
    <w:rsid w:val="003527A8"/>
    <w:rsid w:val="00352EFE"/>
    <w:rsid w:val="003532B4"/>
    <w:rsid w:val="003536E2"/>
    <w:rsid w:val="00353A26"/>
    <w:rsid w:val="00354031"/>
    <w:rsid w:val="0035435A"/>
    <w:rsid w:val="00354D33"/>
    <w:rsid w:val="0035515F"/>
    <w:rsid w:val="00355284"/>
    <w:rsid w:val="00356963"/>
    <w:rsid w:val="0035722A"/>
    <w:rsid w:val="003578EC"/>
    <w:rsid w:val="00357C8B"/>
    <w:rsid w:val="00360463"/>
    <w:rsid w:val="00360505"/>
    <w:rsid w:val="00360D0E"/>
    <w:rsid w:val="00360E9F"/>
    <w:rsid w:val="003614DA"/>
    <w:rsid w:val="00361AA3"/>
    <w:rsid w:val="00362740"/>
    <w:rsid w:val="0036329F"/>
    <w:rsid w:val="00363AF4"/>
    <w:rsid w:val="00363D7A"/>
    <w:rsid w:val="00363E5A"/>
    <w:rsid w:val="003648BC"/>
    <w:rsid w:val="00365054"/>
    <w:rsid w:val="003651B5"/>
    <w:rsid w:val="00366B07"/>
    <w:rsid w:val="00366BE2"/>
    <w:rsid w:val="00366F55"/>
    <w:rsid w:val="003676D8"/>
    <w:rsid w:val="00367B3E"/>
    <w:rsid w:val="00367C75"/>
    <w:rsid w:val="00367D27"/>
    <w:rsid w:val="00370009"/>
    <w:rsid w:val="003703A6"/>
    <w:rsid w:val="00370578"/>
    <w:rsid w:val="0037084A"/>
    <w:rsid w:val="00370A8E"/>
    <w:rsid w:val="00370CB5"/>
    <w:rsid w:val="00370DE7"/>
    <w:rsid w:val="003710CC"/>
    <w:rsid w:val="003714BF"/>
    <w:rsid w:val="0037220D"/>
    <w:rsid w:val="00372A7F"/>
    <w:rsid w:val="00372B00"/>
    <w:rsid w:val="00372DA4"/>
    <w:rsid w:val="0037311F"/>
    <w:rsid w:val="00373238"/>
    <w:rsid w:val="00373E54"/>
    <w:rsid w:val="003746E0"/>
    <w:rsid w:val="00374723"/>
    <w:rsid w:val="00374BBD"/>
    <w:rsid w:val="00374F59"/>
    <w:rsid w:val="0037529A"/>
    <w:rsid w:val="003765C3"/>
    <w:rsid w:val="0037730A"/>
    <w:rsid w:val="00377438"/>
    <w:rsid w:val="003778CD"/>
    <w:rsid w:val="00380198"/>
    <w:rsid w:val="00380801"/>
    <w:rsid w:val="0038087C"/>
    <w:rsid w:val="0038174D"/>
    <w:rsid w:val="00381A94"/>
    <w:rsid w:val="00382929"/>
    <w:rsid w:val="00382B3F"/>
    <w:rsid w:val="00383557"/>
    <w:rsid w:val="00383569"/>
    <w:rsid w:val="00384017"/>
    <w:rsid w:val="003841C6"/>
    <w:rsid w:val="00385160"/>
    <w:rsid w:val="003852E1"/>
    <w:rsid w:val="003853F2"/>
    <w:rsid w:val="00385677"/>
    <w:rsid w:val="0038583A"/>
    <w:rsid w:val="00385DC3"/>
    <w:rsid w:val="0038608F"/>
    <w:rsid w:val="00386110"/>
    <w:rsid w:val="00386658"/>
    <w:rsid w:val="00386A1B"/>
    <w:rsid w:val="00386B34"/>
    <w:rsid w:val="00386D7D"/>
    <w:rsid w:val="0038747F"/>
    <w:rsid w:val="003875AB"/>
    <w:rsid w:val="00387EAE"/>
    <w:rsid w:val="00387F2D"/>
    <w:rsid w:val="003908CD"/>
    <w:rsid w:val="00390C11"/>
    <w:rsid w:val="00390E02"/>
    <w:rsid w:val="003919DA"/>
    <w:rsid w:val="003922D7"/>
    <w:rsid w:val="00392449"/>
    <w:rsid w:val="003924A0"/>
    <w:rsid w:val="00392546"/>
    <w:rsid w:val="00392CDA"/>
    <w:rsid w:val="00392F5E"/>
    <w:rsid w:val="00393C51"/>
    <w:rsid w:val="00393D09"/>
    <w:rsid w:val="003943C7"/>
    <w:rsid w:val="00394776"/>
    <w:rsid w:val="00395244"/>
    <w:rsid w:val="00395396"/>
    <w:rsid w:val="00396255"/>
    <w:rsid w:val="003964CD"/>
    <w:rsid w:val="003965B4"/>
    <w:rsid w:val="00396823"/>
    <w:rsid w:val="00397051"/>
    <w:rsid w:val="00397057"/>
    <w:rsid w:val="003972C9"/>
    <w:rsid w:val="00397755"/>
    <w:rsid w:val="00397FB3"/>
    <w:rsid w:val="003A0854"/>
    <w:rsid w:val="003A0E6F"/>
    <w:rsid w:val="003A1352"/>
    <w:rsid w:val="003A16C1"/>
    <w:rsid w:val="003A2271"/>
    <w:rsid w:val="003A249C"/>
    <w:rsid w:val="003A24B2"/>
    <w:rsid w:val="003A2510"/>
    <w:rsid w:val="003A2779"/>
    <w:rsid w:val="003A28FD"/>
    <w:rsid w:val="003A311B"/>
    <w:rsid w:val="003A41BB"/>
    <w:rsid w:val="003A46DA"/>
    <w:rsid w:val="003A4CFF"/>
    <w:rsid w:val="003A4F36"/>
    <w:rsid w:val="003A619F"/>
    <w:rsid w:val="003A62D3"/>
    <w:rsid w:val="003A68AC"/>
    <w:rsid w:val="003A7076"/>
    <w:rsid w:val="003A7561"/>
    <w:rsid w:val="003A7815"/>
    <w:rsid w:val="003A7DB1"/>
    <w:rsid w:val="003B0083"/>
    <w:rsid w:val="003B0255"/>
    <w:rsid w:val="003B0BFC"/>
    <w:rsid w:val="003B0EBF"/>
    <w:rsid w:val="003B105E"/>
    <w:rsid w:val="003B1403"/>
    <w:rsid w:val="003B1930"/>
    <w:rsid w:val="003B1B8A"/>
    <w:rsid w:val="003B1DF8"/>
    <w:rsid w:val="003B240A"/>
    <w:rsid w:val="003B2820"/>
    <w:rsid w:val="003B2B35"/>
    <w:rsid w:val="003B2CBE"/>
    <w:rsid w:val="003B3317"/>
    <w:rsid w:val="003B4280"/>
    <w:rsid w:val="003B4804"/>
    <w:rsid w:val="003B4D38"/>
    <w:rsid w:val="003B5309"/>
    <w:rsid w:val="003B53D8"/>
    <w:rsid w:val="003B5ABE"/>
    <w:rsid w:val="003B5FAC"/>
    <w:rsid w:val="003B6891"/>
    <w:rsid w:val="003B6D72"/>
    <w:rsid w:val="003B6EB8"/>
    <w:rsid w:val="003B70EA"/>
    <w:rsid w:val="003B72C3"/>
    <w:rsid w:val="003B7EDF"/>
    <w:rsid w:val="003C063E"/>
    <w:rsid w:val="003C0B2E"/>
    <w:rsid w:val="003C0BC2"/>
    <w:rsid w:val="003C0EAD"/>
    <w:rsid w:val="003C0F2C"/>
    <w:rsid w:val="003C13A0"/>
    <w:rsid w:val="003C1A93"/>
    <w:rsid w:val="003C1D69"/>
    <w:rsid w:val="003C22E5"/>
    <w:rsid w:val="003C28B0"/>
    <w:rsid w:val="003C29BD"/>
    <w:rsid w:val="003C29FA"/>
    <w:rsid w:val="003C2A51"/>
    <w:rsid w:val="003C2D3A"/>
    <w:rsid w:val="003C2F45"/>
    <w:rsid w:val="003C33AE"/>
    <w:rsid w:val="003C33B4"/>
    <w:rsid w:val="003C374B"/>
    <w:rsid w:val="003C4EA0"/>
    <w:rsid w:val="003C544A"/>
    <w:rsid w:val="003C5828"/>
    <w:rsid w:val="003C597A"/>
    <w:rsid w:val="003C628C"/>
    <w:rsid w:val="003C62C7"/>
    <w:rsid w:val="003C669E"/>
    <w:rsid w:val="003C68FA"/>
    <w:rsid w:val="003C6A0D"/>
    <w:rsid w:val="003C7092"/>
    <w:rsid w:val="003C743A"/>
    <w:rsid w:val="003D01CD"/>
    <w:rsid w:val="003D02DC"/>
    <w:rsid w:val="003D0CDA"/>
    <w:rsid w:val="003D157B"/>
    <w:rsid w:val="003D1683"/>
    <w:rsid w:val="003D193D"/>
    <w:rsid w:val="003D1CB7"/>
    <w:rsid w:val="003D1D92"/>
    <w:rsid w:val="003D2816"/>
    <w:rsid w:val="003D2F1A"/>
    <w:rsid w:val="003D34B1"/>
    <w:rsid w:val="003D3624"/>
    <w:rsid w:val="003D39DC"/>
    <w:rsid w:val="003D3A9B"/>
    <w:rsid w:val="003D4B06"/>
    <w:rsid w:val="003D4C51"/>
    <w:rsid w:val="003D4FC9"/>
    <w:rsid w:val="003D55B7"/>
    <w:rsid w:val="003D6B24"/>
    <w:rsid w:val="003D71A0"/>
    <w:rsid w:val="003D7834"/>
    <w:rsid w:val="003D7E00"/>
    <w:rsid w:val="003E0297"/>
    <w:rsid w:val="003E042C"/>
    <w:rsid w:val="003E053F"/>
    <w:rsid w:val="003E24E8"/>
    <w:rsid w:val="003E30C1"/>
    <w:rsid w:val="003E3117"/>
    <w:rsid w:val="003E31DD"/>
    <w:rsid w:val="003E368E"/>
    <w:rsid w:val="003E398E"/>
    <w:rsid w:val="003E3CAE"/>
    <w:rsid w:val="003E51DA"/>
    <w:rsid w:val="003E52D5"/>
    <w:rsid w:val="003E568C"/>
    <w:rsid w:val="003E5B57"/>
    <w:rsid w:val="003E63B2"/>
    <w:rsid w:val="003E6581"/>
    <w:rsid w:val="003E6AB2"/>
    <w:rsid w:val="003E7364"/>
    <w:rsid w:val="003E77B0"/>
    <w:rsid w:val="003F03FF"/>
    <w:rsid w:val="003F04BC"/>
    <w:rsid w:val="003F12D5"/>
    <w:rsid w:val="003F1593"/>
    <w:rsid w:val="003F193E"/>
    <w:rsid w:val="003F1DF7"/>
    <w:rsid w:val="003F24C3"/>
    <w:rsid w:val="003F26A7"/>
    <w:rsid w:val="003F2FFA"/>
    <w:rsid w:val="003F32E3"/>
    <w:rsid w:val="003F3ED4"/>
    <w:rsid w:val="003F404E"/>
    <w:rsid w:val="003F4A12"/>
    <w:rsid w:val="003F4BC8"/>
    <w:rsid w:val="003F5057"/>
    <w:rsid w:val="003F6470"/>
    <w:rsid w:val="003F6806"/>
    <w:rsid w:val="003F6828"/>
    <w:rsid w:val="003F6F72"/>
    <w:rsid w:val="003F74B9"/>
    <w:rsid w:val="003F7C2B"/>
    <w:rsid w:val="00400209"/>
    <w:rsid w:val="004017FD"/>
    <w:rsid w:val="00401AA7"/>
    <w:rsid w:val="00401CAD"/>
    <w:rsid w:val="00401E0C"/>
    <w:rsid w:val="0040208F"/>
    <w:rsid w:val="00402589"/>
    <w:rsid w:val="00402660"/>
    <w:rsid w:val="00402D15"/>
    <w:rsid w:val="00403AF2"/>
    <w:rsid w:val="0040411E"/>
    <w:rsid w:val="00404964"/>
    <w:rsid w:val="00404DFF"/>
    <w:rsid w:val="0040552D"/>
    <w:rsid w:val="004063FA"/>
    <w:rsid w:val="00406458"/>
    <w:rsid w:val="00406B7A"/>
    <w:rsid w:val="0040764F"/>
    <w:rsid w:val="00407A8F"/>
    <w:rsid w:val="00407AC8"/>
    <w:rsid w:val="00410400"/>
    <w:rsid w:val="00410854"/>
    <w:rsid w:val="004111B7"/>
    <w:rsid w:val="004115BC"/>
    <w:rsid w:val="00411991"/>
    <w:rsid w:val="00411A3C"/>
    <w:rsid w:val="00411FFF"/>
    <w:rsid w:val="004121A3"/>
    <w:rsid w:val="0041237D"/>
    <w:rsid w:val="00412F0F"/>
    <w:rsid w:val="00413224"/>
    <w:rsid w:val="00413487"/>
    <w:rsid w:val="00413520"/>
    <w:rsid w:val="00413986"/>
    <w:rsid w:val="004143CB"/>
    <w:rsid w:val="00415790"/>
    <w:rsid w:val="004159B1"/>
    <w:rsid w:val="00415D6F"/>
    <w:rsid w:val="00415E5F"/>
    <w:rsid w:val="004162D6"/>
    <w:rsid w:val="0041672F"/>
    <w:rsid w:val="00416CE0"/>
    <w:rsid w:val="00416FEE"/>
    <w:rsid w:val="00417C28"/>
    <w:rsid w:val="0042021D"/>
    <w:rsid w:val="00420315"/>
    <w:rsid w:val="0042062C"/>
    <w:rsid w:val="0042106B"/>
    <w:rsid w:val="004213F5"/>
    <w:rsid w:val="004217CE"/>
    <w:rsid w:val="00421AC7"/>
    <w:rsid w:val="00421E25"/>
    <w:rsid w:val="00421EF3"/>
    <w:rsid w:val="00422190"/>
    <w:rsid w:val="004224D3"/>
    <w:rsid w:val="004226C4"/>
    <w:rsid w:val="00422A6C"/>
    <w:rsid w:val="0042337A"/>
    <w:rsid w:val="00423522"/>
    <w:rsid w:val="004235A8"/>
    <w:rsid w:val="00423A2D"/>
    <w:rsid w:val="00423C50"/>
    <w:rsid w:val="00425138"/>
    <w:rsid w:val="00425E28"/>
    <w:rsid w:val="0042674F"/>
    <w:rsid w:val="00426BC4"/>
    <w:rsid w:val="00426C64"/>
    <w:rsid w:val="00426CF8"/>
    <w:rsid w:val="004272C0"/>
    <w:rsid w:val="0042747F"/>
    <w:rsid w:val="0042749F"/>
    <w:rsid w:val="00427603"/>
    <w:rsid w:val="004276C8"/>
    <w:rsid w:val="004276D0"/>
    <w:rsid w:val="00427B2D"/>
    <w:rsid w:val="00427EB3"/>
    <w:rsid w:val="00431779"/>
    <w:rsid w:val="00431A67"/>
    <w:rsid w:val="00431D42"/>
    <w:rsid w:val="0043255D"/>
    <w:rsid w:val="0043256C"/>
    <w:rsid w:val="004326F0"/>
    <w:rsid w:val="00432DD2"/>
    <w:rsid w:val="00433A3F"/>
    <w:rsid w:val="00433DB0"/>
    <w:rsid w:val="004341DE"/>
    <w:rsid w:val="004345DC"/>
    <w:rsid w:val="00434620"/>
    <w:rsid w:val="00434974"/>
    <w:rsid w:val="0043559D"/>
    <w:rsid w:val="004355F3"/>
    <w:rsid w:val="00435970"/>
    <w:rsid w:val="0043620C"/>
    <w:rsid w:val="004365BD"/>
    <w:rsid w:val="004367C4"/>
    <w:rsid w:val="004369F8"/>
    <w:rsid w:val="00436DBB"/>
    <w:rsid w:val="00436FCE"/>
    <w:rsid w:val="0043746B"/>
    <w:rsid w:val="00437C0A"/>
    <w:rsid w:val="00437EDB"/>
    <w:rsid w:val="00437F1B"/>
    <w:rsid w:val="00437F43"/>
    <w:rsid w:val="00437F46"/>
    <w:rsid w:val="00437FF0"/>
    <w:rsid w:val="004406D9"/>
    <w:rsid w:val="00440A69"/>
    <w:rsid w:val="00440A7B"/>
    <w:rsid w:val="00440DC0"/>
    <w:rsid w:val="00440ECD"/>
    <w:rsid w:val="00440ED1"/>
    <w:rsid w:val="00441003"/>
    <w:rsid w:val="004412C0"/>
    <w:rsid w:val="00441DED"/>
    <w:rsid w:val="0044295D"/>
    <w:rsid w:val="00442A46"/>
    <w:rsid w:val="00443042"/>
    <w:rsid w:val="004430B7"/>
    <w:rsid w:val="00444164"/>
    <w:rsid w:val="0044442F"/>
    <w:rsid w:val="00444EC5"/>
    <w:rsid w:val="004453CB"/>
    <w:rsid w:val="004458A8"/>
    <w:rsid w:val="00445BDF"/>
    <w:rsid w:val="00446AA0"/>
    <w:rsid w:val="004470C0"/>
    <w:rsid w:val="00447104"/>
    <w:rsid w:val="00447145"/>
    <w:rsid w:val="00447504"/>
    <w:rsid w:val="0044758D"/>
    <w:rsid w:val="00450490"/>
    <w:rsid w:val="00450AE4"/>
    <w:rsid w:val="00450EB0"/>
    <w:rsid w:val="00450FD9"/>
    <w:rsid w:val="00451803"/>
    <w:rsid w:val="0045199D"/>
    <w:rsid w:val="00451C08"/>
    <w:rsid w:val="00451C6D"/>
    <w:rsid w:val="004522CE"/>
    <w:rsid w:val="00452B27"/>
    <w:rsid w:val="004532F6"/>
    <w:rsid w:val="00453581"/>
    <w:rsid w:val="0045404E"/>
    <w:rsid w:val="00454137"/>
    <w:rsid w:val="00455374"/>
    <w:rsid w:val="00455FAA"/>
    <w:rsid w:val="00456223"/>
    <w:rsid w:val="00456C65"/>
    <w:rsid w:val="00457610"/>
    <w:rsid w:val="00457E2B"/>
    <w:rsid w:val="004604BB"/>
    <w:rsid w:val="00460A2F"/>
    <w:rsid w:val="00461381"/>
    <w:rsid w:val="00461A21"/>
    <w:rsid w:val="00462160"/>
    <w:rsid w:val="004626D4"/>
    <w:rsid w:val="0046355C"/>
    <w:rsid w:val="00465F02"/>
    <w:rsid w:val="00466025"/>
    <w:rsid w:val="00466884"/>
    <w:rsid w:val="00466C1D"/>
    <w:rsid w:val="00466D8D"/>
    <w:rsid w:val="0046770A"/>
    <w:rsid w:val="00467D33"/>
    <w:rsid w:val="004716A5"/>
    <w:rsid w:val="004717C7"/>
    <w:rsid w:val="004717E9"/>
    <w:rsid w:val="00471C27"/>
    <w:rsid w:val="00472000"/>
    <w:rsid w:val="0047231E"/>
    <w:rsid w:val="00472B46"/>
    <w:rsid w:val="00472CD0"/>
    <w:rsid w:val="00472D69"/>
    <w:rsid w:val="00473481"/>
    <w:rsid w:val="004734E9"/>
    <w:rsid w:val="00473C36"/>
    <w:rsid w:val="00473DE0"/>
    <w:rsid w:val="00473F04"/>
    <w:rsid w:val="0047400C"/>
    <w:rsid w:val="00474840"/>
    <w:rsid w:val="00474A26"/>
    <w:rsid w:val="00474BE7"/>
    <w:rsid w:val="00474FBA"/>
    <w:rsid w:val="004750E2"/>
    <w:rsid w:val="00475CA1"/>
    <w:rsid w:val="00475EBF"/>
    <w:rsid w:val="00475EF2"/>
    <w:rsid w:val="00476068"/>
    <w:rsid w:val="00476531"/>
    <w:rsid w:val="00477125"/>
    <w:rsid w:val="00477198"/>
    <w:rsid w:val="00480135"/>
    <w:rsid w:val="00480DC0"/>
    <w:rsid w:val="004811FE"/>
    <w:rsid w:val="004812E7"/>
    <w:rsid w:val="004816F0"/>
    <w:rsid w:val="00481778"/>
    <w:rsid w:val="004819E5"/>
    <w:rsid w:val="00481C0E"/>
    <w:rsid w:val="004823F8"/>
    <w:rsid w:val="00483033"/>
    <w:rsid w:val="0048380D"/>
    <w:rsid w:val="0048385F"/>
    <w:rsid w:val="00483A96"/>
    <w:rsid w:val="00483E47"/>
    <w:rsid w:val="004843AF"/>
    <w:rsid w:val="0048496C"/>
    <w:rsid w:val="0048509F"/>
    <w:rsid w:val="004853A7"/>
    <w:rsid w:val="0048566E"/>
    <w:rsid w:val="00485834"/>
    <w:rsid w:val="00485A69"/>
    <w:rsid w:val="00485B9F"/>
    <w:rsid w:val="00485EAE"/>
    <w:rsid w:val="0048761C"/>
    <w:rsid w:val="004879E7"/>
    <w:rsid w:val="00487AB2"/>
    <w:rsid w:val="004907A2"/>
    <w:rsid w:val="00490A66"/>
    <w:rsid w:val="00490A86"/>
    <w:rsid w:val="00491184"/>
    <w:rsid w:val="004911C0"/>
    <w:rsid w:val="00491D06"/>
    <w:rsid w:val="00491E39"/>
    <w:rsid w:val="00491EF8"/>
    <w:rsid w:val="00492AD8"/>
    <w:rsid w:val="00492B4B"/>
    <w:rsid w:val="00493A90"/>
    <w:rsid w:val="00493C44"/>
    <w:rsid w:val="00493FB1"/>
    <w:rsid w:val="004941F6"/>
    <w:rsid w:val="00496419"/>
    <w:rsid w:val="0049654C"/>
    <w:rsid w:val="004968F4"/>
    <w:rsid w:val="00496B08"/>
    <w:rsid w:val="00496F39"/>
    <w:rsid w:val="004A01D9"/>
    <w:rsid w:val="004A071D"/>
    <w:rsid w:val="004A075A"/>
    <w:rsid w:val="004A0F72"/>
    <w:rsid w:val="004A1697"/>
    <w:rsid w:val="004A1CAC"/>
    <w:rsid w:val="004A1DC6"/>
    <w:rsid w:val="004A24F1"/>
    <w:rsid w:val="004A2E1C"/>
    <w:rsid w:val="004A364D"/>
    <w:rsid w:val="004A45A3"/>
    <w:rsid w:val="004A47BC"/>
    <w:rsid w:val="004A485E"/>
    <w:rsid w:val="004A492A"/>
    <w:rsid w:val="004A4951"/>
    <w:rsid w:val="004A5328"/>
    <w:rsid w:val="004A55B1"/>
    <w:rsid w:val="004A675B"/>
    <w:rsid w:val="004A6DAC"/>
    <w:rsid w:val="004A6E6A"/>
    <w:rsid w:val="004A7970"/>
    <w:rsid w:val="004A7B18"/>
    <w:rsid w:val="004B0EDC"/>
    <w:rsid w:val="004B2237"/>
    <w:rsid w:val="004B26E0"/>
    <w:rsid w:val="004B2712"/>
    <w:rsid w:val="004B2EF1"/>
    <w:rsid w:val="004B366E"/>
    <w:rsid w:val="004B3B40"/>
    <w:rsid w:val="004B4736"/>
    <w:rsid w:val="004B4ED2"/>
    <w:rsid w:val="004B566B"/>
    <w:rsid w:val="004B56AC"/>
    <w:rsid w:val="004B5B60"/>
    <w:rsid w:val="004B5F26"/>
    <w:rsid w:val="004B6189"/>
    <w:rsid w:val="004B6903"/>
    <w:rsid w:val="004B774A"/>
    <w:rsid w:val="004B7C52"/>
    <w:rsid w:val="004C02F3"/>
    <w:rsid w:val="004C0DDC"/>
    <w:rsid w:val="004C0E13"/>
    <w:rsid w:val="004C1075"/>
    <w:rsid w:val="004C157A"/>
    <w:rsid w:val="004C1709"/>
    <w:rsid w:val="004C22C9"/>
    <w:rsid w:val="004C27C7"/>
    <w:rsid w:val="004C2849"/>
    <w:rsid w:val="004C2875"/>
    <w:rsid w:val="004C2934"/>
    <w:rsid w:val="004C32F2"/>
    <w:rsid w:val="004C3963"/>
    <w:rsid w:val="004C3C0D"/>
    <w:rsid w:val="004C3C6D"/>
    <w:rsid w:val="004C3E33"/>
    <w:rsid w:val="004C4230"/>
    <w:rsid w:val="004C45EC"/>
    <w:rsid w:val="004C5743"/>
    <w:rsid w:val="004C57E7"/>
    <w:rsid w:val="004C59B7"/>
    <w:rsid w:val="004C6419"/>
    <w:rsid w:val="004C6BD2"/>
    <w:rsid w:val="004C724C"/>
    <w:rsid w:val="004C738F"/>
    <w:rsid w:val="004D081C"/>
    <w:rsid w:val="004D0B2F"/>
    <w:rsid w:val="004D0FC3"/>
    <w:rsid w:val="004D10DA"/>
    <w:rsid w:val="004D1135"/>
    <w:rsid w:val="004D14E7"/>
    <w:rsid w:val="004D20E3"/>
    <w:rsid w:val="004D2504"/>
    <w:rsid w:val="004D2625"/>
    <w:rsid w:val="004D2899"/>
    <w:rsid w:val="004D2C6E"/>
    <w:rsid w:val="004D33B0"/>
    <w:rsid w:val="004D33EC"/>
    <w:rsid w:val="004D37F4"/>
    <w:rsid w:val="004D41C1"/>
    <w:rsid w:val="004D41F2"/>
    <w:rsid w:val="004D44CE"/>
    <w:rsid w:val="004D4849"/>
    <w:rsid w:val="004D4D2A"/>
    <w:rsid w:val="004D6234"/>
    <w:rsid w:val="004D62C4"/>
    <w:rsid w:val="004D6BFF"/>
    <w:rsid w:val="004D6E2C"/>
    <w:rsid w:val="004D6EA5"/>
    <w:rsid w:val="004E0338"/>
    <w:rsid w:val="004E0E0F"/>
    <w:rsid w:val="004E13E6"/>
    <w:rsid w:val="004E1E09"/>
    <w:rsid w:val="004E1F47"/>
    <w:rsid w:val="004E25E7"/>
    <w:rsid w:val="004E30D4"/>
    <w:rsid w:val="004E31EF"/>
    <w:rsid w:val="004E31F4"/>
    <w:rsid w:val="004E3EE8"/>
    <w:rsid w:val="004E5BBA"/>
    <w:rsid w:val="004E6EEC"/>
    <w:rsid w:val="004E7616"/>
    <w:rsid w:val="004F059C"/>
    <w:rsid w:val="004F05E4"/>
    <w:rsid w:val="004F06C6"/>
    <w:rsid w:val="004F11CA"/>
    <w:rsid w:val="004F13FC"/>
    <w:rsid w:val="004F1F78"/>
    <w:rsid w:val="004F2008"/>
    <w:rsid w:val="004F24AB"/>
    <w:rsid w:val="004F2A93"/>
    <w:rsid w:val="004F2B9A"/>
    <w:rsid w:val="004F2BF3"/>
    <w:rsid w:val="004F3404"/>
    <w:rsid w:val="004F43D3"/>
    <w:rsid w:val="004F4749"/>
    <w:rsid w:val="004F4DEE"/>
    <w:rsid w:val="004F56C5"/>
    <w:rsid w:val="004F56E1"/>
    <w:rsid w:val="004F5B03"/>
    <w:rsid w:val="004F66B8"/>
    <w:rsid w:val="004F7187"/>
    <w:rsid w:val="004F7514"/>
    <w:rsid w:val="004F761C"/>
    <w:rsid w:val="004F7751"/>
    <w:rsid w:val="00500952"/>
    <w:rsid w:val="00500C2F"/>
    <w:rsid w:val="00500CD9"/>
    <w:rsid w:val="00500D16"/>
    <w:rsid w:val="00500DF1"/>
    <w:rsid w:val="005016DB"/>
    <w:rsid w:val="00501766"/>
    <w:rsid w:val="00501DAD"/>
    <w:rsid w:val="00502026"/>
    <w:rsid w:val="005020C5"/>
    <w:rsid w:val="00502231"/>
    <w:rsid w:val="005023AB"/>
    <w:rsid w:val="00502526"/>
    <w:rsid w:val="005030C4"/>
    <w:rsid w:val="00503196"/>
    <w:rsid w:val="00503CCC"/>
    <w:rsid w:val="00503E8E"/>
    <w:rsid w:val="00503EBA"/>
    <w:rsid w:val="00503EF5"/>
    <w:rsid w:val="00505644"/>
    <w:rsid w:val="00505BBB"/>
    <w:rsid w:val="005065C4"/>
    <w:rsid w:val="00506826"/>
    <w:rsid w:val="00506BB7"/>
    <w:rsid w:val="00506E10"/>
    <w:rsid w:val="00506F1C"/>
    <w:rsid w:val="00510319"/>
    <w:rsid w:val="005113B7"/>
    <w:rsid w:val="00511514"/>
    <w:rsid w:val="005115C6"/>
    <w:rsid w:val="00511DC6"/>
    <w:rsid w:val="00512AB0"/>
    <w:rsid w:val="00512AF4"/>
    <w:rsid w:val="00512B45"/>
    <w:rsid w:val="00512E30"/>
    <w:rsid w:val="00512E5E"/>
    <w:rsid w:val="00512FE0"/>
    <w:rsid w:val="0051326B"/>
    <w:rsid w:val="0051342C"/>
    <w:rsid w:val="005137F3"/>
    <w:rsid w:val="00513B61"/>
    <w:rsid w:val="00513C2F"/>
    <w:rsid w:val="00513E93"/>
    <w:rsid w:val="00514419"/>
    <w:rsid w:val="00514988"/>
    <w:rsid w:val="00514AF8"/>
    <w:rsid w:val="005154AE"/>
    <w:rsid w:val="005154EB"/>
    <w:rsid w:val="005159AB"/>
    <w:rsid w:val="005165DF"/>
    <w:rsid w:val="005170D1"/>
    <w:rsid w:val="00517682"/>
    <w:rsid w:val="0052085E"/>
    <w:rsid w:val="0052095C"/>
    <w:rsid w:val="00520E7E"/>
    <w:rsid w:val="00521461"/>
    <w:rsid w:val="005215FE"/>
    <w:rsid w:val="00521B44"/>
    <w:rsid w:val="00521F0E"/>
    <w:rsid w:val="005225CD"/>
    <w:rsid w:val="00522693"/>
    <w:rsid w:val="005226C8"/>
    <w:rsid w:val="005226D7"/>
    <w:rsid w:val="005226EF"/>
    <w:rsid w:val="0052273A"/>
    <w:rsid w:val="00522CE8"/>
    <w:rsid w:val="00522DE7"/>
    <w:rsid w:val="005230CF"/>
    <w:rsid w:val="0052344A"/>
    <w:rsid w:val="005237AC"/>
    <w:rsid w:val="005246BA"/>
    <w:rsid w:val="0052477A"/>
    <w:rsid w:val="00524AFC"/>
    <w:rsid w:val="00525292"/>
    <w:rsid w:val="00525C85"/>
    <w:rsid w:val="00525E3F"/>
    <w:rsid w:val="00525F22"/>
    <w:rsid w:val="00525FE2"/>
    <w:rsid w:val="005264ED"/>
    <w:rsid w:val="005269C1"/>
    <w:rsid w:val="00526A6E"/>
    <w:rsid w:val="005275AA"/>
    <w:rsid w:val="005276E9"/>
    <w:rsid w:val="00527D86"/>
    <w:rsid w:val="00527FBA"/>
    <w:rsid w:val="00530701"/>
    <w:rsid w:val="005317E6"/>
    <w:rsid w:val="00532081"/>
    <w:rsid w:val="00532B2F"/>
    <w:rsid w:val="00532D4D"/>
    <w:rsid w:val="00532E83"/>
    <w:rsid w:val="005333D6"/>
    <w:rsid w:val="00533C27"/>
    <w:rsid w:val="00533CB3"/>
    <w:rsid w:val="00533FB9"/>
    <w:rsid w:val="00534504"/>
    <w:rsid w:val="005346F1"/>
    <w:rsid w:val="0053537F"/>
    <w:rsid w:val="0053594F"/>
    <w:rsid w:val="00535A15"/>
    <w:rsid w:val="00535BA2"/>
    <w:rsid w:val="00535C59"/>
    <w:rsid w:val="005363F6"/>
    <w:rsid w:val="00536D87"/>
    <w:rsid w:val="00536ECC"/>
    <w:rsid w:val="0053713F"/>
    <w:rsid w:val="005374C4"/>
    <w:rsid w:val="0053751A"/>
    <w:rsid w:val="0053764F"/>
    <w:rsid w:val="005377CA"/>
    <w:rsid w:val="005413ED"/>
    <w:rsid w:val="005416F2"/>
    <w:rsid w:val="005418AB"/>
    <w:rsid w:val="00541EF5"/>
    <w:rsid w:val="00542171"/>
    <w:rsid w:val="00542405"/>
    <w:rsid w:val="00542631"/>
    <w:rsid w:val="0054292B"/>
    <w:rsid w:val="0054299F"/>
    <w:rsid w:val="00542F95"/>
    <w:rsid w:val="00543019"/>
    <w:rsid w:val="00543264"/>
    <w:rsid w:val="005433B9"/>
    <w:rsid w:val="00543D2E"/>
    <w:rsid w:val="0054501E"/>
    <w:rsid w:val="0054569F"/>
    <w:rsid w:val="00545C9C"/>
    <w:rsid w:val="00545D23"/>
    <w:rsid w:val="00546158"/>
    <w:rsid w:val="005461AD"/>
    <w:rsid w:val="005462E4"/>
    <w:rsid w:val="00546B08"/>
    <w:rsid w:val="00546D46"/>
    <w:rsid w:val="00546F0A"/>
    <w:rsid w:val="005473F8"/>
    <w:rsid w:val="00547662"/>
    <w:rsid w:val="00550F1B"/>
    <w:rsid w:val="00551819"/>
    <w:rsid w:val="005523E9"/>
    <w:rsid w:val="005525AC"/>
    <w:rsid w:val="005526E0"/>
    <w:rsid w:val="0055284E"/>
    <w:rsid w:val="005528EA"/>
    <w:rsid w:val="00552999"/>
    <w:rsid w:val="00553911"/>
    <w:rsid w:val="00553923"/>
    <w:rsid w:val="00554D13"/>
    <w:rsid w:val="00555BD7"/>
    <w:rsid w:val="00556064"/>
    <w:rsid w:val="005560C6"/>
    <w:rsid w:val="0055640A"/>
    <w:rsid w:val="00556461"/>
    <w:rsid w:val="00556631"/>
    <w:rsid w:val="005567B2"/>
    <w:rsid w:val="00556C48"/>
    <w:rsid w:val="00557699"/>
    <w:rsid w:val="00557870"/>
    <w:rsid w:val="00560FF4"/>
    <w:rsid w:val="0056135A"/>
    <w:rsid w:val="00561376"/>
    <w:rsid w:val="0056163B"/>
    <w:rsid w:val="0056184A"/>
    <w:rsid w:val="00561D98"/>
    <w:rsid w:val="0056219A"/>
    <w:rsid w:val="005629A4"/>
    <w:rsid w:val="005633B9"/>
    <w:rsid w:val="00563BCA"/>
    <w:rsid w:val="00563C66"/>
    <w:rsid w:val="00563EDF"/>
    <w:rsid w:val="00564D4C"/>
    <w:rsid w:val="00566547"/>
    <w:rsid w:val="00566A08"/>
    <w:rsid w:val="00566B93"/>
    <w:rsid w:val="00566BC0"/>
    <w:rsid w:val="00567AEA"/>
    <w:rsid w:val="00567F34"/>
    <w:rsid w:val="0057062F"/>
    <w:rsid w:val="0057080D"/>
    <w:rsid w:val="00570D03"/>
    <w:rsid w:val="0057160B"/>
    <w:rsid w:val="0057180D"/>
    <w:rsid w:val="00571B68"/>
    <w:rsid w:val="00571D64"/>
    <w:rsid w:val="0057227D"/>
    <w:rsid w:val="005727EF"/>
    <w:rsid w:val="00572B7C"/>
    <w:rsid w:val="00572C09"/>
    <w:rsid w:val="00574725"/>
    <w:rsid w:val="00574768"/>
    <w:rsid w:val="00574783"/>
    <w:rsid w:val="00574C4F"/>
    <w:rsid w:val="00574FF7"/>
    <w:rsid w:val="005750E7"/>
    <w:rsid w:val="00575438"/>
    <w:rsid w:val="005764D2"/>
    <w:rsid w:val="00576A2D"/>
    <w:rsid w:val="00576DAB"/>
    <w:rsid w:val="00576F3E"/>
    <w:rsid w:val="0057706D"/>
    <w:rsid w:val="00577101"/>
    <w:rsid w:val="00577760"/>
    <w:rsid w:val="00577D8C"/>
    <w:rsid w:val="00577DB9"/>
    <w:rsid w:val="00577E8D"/>
    <w:rsid w:val="0058012A"/>
    <w:rsid w:val="00580597"/>
    <w:rsid w:val="00580E93"/>
    <w:rsid w:val="00582D7F"/>
    <w:rsid w:val="00582F37"/>
    <w:rsid w:val="00583BA5"/>
    <w:rsid w:val="00583F7F"/>
    <w:rsid w:val="0058423F"/>
    <w:rsid w:val="00585C2E"/>
    <w:rsid w:val="00585CD1"/>
    <w:rsid w:val="00585CE8"/>
    <w:rsid w:val="00585FB6"/>
    <w:rsid w:val="0058733B"/>
    <w:rsid w:val="00587466"/>
    <w:rsid w:val="0058764C"/>
    <w:rsid w:val="00587A59"/>
    <w:rsid w:val="00587F73"/>
    <w:rsid w:val="0059000E"/>
    <w:rsid w:val="005901FD"/>
    <w:rsid w:val="0059026C"/>
    <w:rsid w:val="005916AD"/>
    <w:rsid w:val="00591772"/>
    <w:rsid w:val="00592243"/>
    <w:rsid w:val="00592731"/>
    <w:rsid w:val="00592C86"/>
    <w:rsid w:val="0059337D"/>
    <w:rsid w:val="00593C85"/>
    <w:rsid w:val="00593FBD"/>
    <w:rsid w:val="005942B5"/>
    <w:rsid w:val="00594318"/>
    <w:rsid w:val="00594562"/>
    <w:rsid w:val="00594680"/>
    <w:rsid w:val="005946AA"/>
    <w:rsid w:val="00594806"/>
    <w:rsid w:val="00595089"/>
    <w:rsid w:val="005951C3"/>
    <w:rsid w:val="00595A5F"/>
    <w:rsid w:val="00595C43"/>
    <w:rsid w:val="00595DA6"/>
    <w:rsid w:val="00596320"/>
    <w:rsid w:val="00596662"/>
    <w:rsid w:val="00596775"/>
    <w:rsid w:val="00596BCC"/>
    <w:rsid w:val="00596C1B"/>
    <w:rsid w:val="00596CE4"/>
    <w:rsid w:val="0059707B"/>
    <w:rsid w:val="00597485"/>
    <w:rsid w:val="0059767A"/>
    <w:rsid w:val="00597AEA"/>
    <w:rsid w:val="00597B0F"/>
    <w:rsid w:val="00597D6C"/>
    <w:rsid w:val="00597E8B"/>
    <w:rsid w:val="005A01E1"/>
    <w:rsid w:val="005A02A3"/>
    <w:rsid w:val="005A081B"/>
    <w:rsid w:val="005A1978"/>
    <w:rsid w:val="005A19D3"/>
    <w:rsid w:val="005A1F2F"/>
    <w:rsid w:val="005A2436"/>
    <w:rsid w:val="005A2842"/>
    <w:rsid w:val="005A35FB"/>
    <w:rsid w:val="005A3F4F"/>
    <w:rsid w:val="005A427D"/>
    <w:rsid w:val="005A4A6A"/>
    <w:rsid w:val="005A4BFA"/>
    <w:rsid w:val="005A5940"/>
    <w:rsid w:val="005A5C6D"/>
    <w:rsid w:val="005A61D0"/>
    <w:rsid w:val="005A6A33"/>
    <w:rsid w:val="005A6A66"/>
    <w:rsid w:val="005A6C6C"/>
    <w:rsid w:val="005A6CB0"/>
    <w:rsid w:val="005A77F5"/>
    <w:rsid w:val="005A7CA9"/>
    <w:rsid w:val="005B126F"/>
    <w:rsid w:val="005B1FB7"/>
    <w:rsid w:val="005B2EB1"/>
    <w:rsid w:val="005B30CE"/>
    <w:rsid w:val="005B34AC"/>
    <w:rsid w:val="005B37E6"/>
    <w:rsid w:val="005B3BB0"/>
    <w:rsid w:val="005B40D7"/>
    <w:rsid w:val="005B416C"/>
    <w:rsid w:val="005B42C5"/>
    <w:rsid w:val="005B43CD"/>
    <w:rsid w:val="005B52B0"/>
    <w:rsid w:val="005B5D5E"/>
    <w:rsid w:val="005B5FC5"/>
    <w:rsid w:val="005B66B5"/>
    <w:rsid w:val="005B6D4D"/>
    <w:rsid w:val="005B6F09"/>
    <w:rsid w:val="005B71FB"/>
    <w:rsid w:val="005B733C"/>
    <w:rsid w:val="005B7373"/>
    <w:rsid w:val="005B7886"/>
    <w:rsid w:val="005B7C34"/>
    <w:rsid w:val="005B7EEA"/>
    <w:rsid w:val="005C016B"/>
    <w:rsid w:val="005C0FA1"/>
    <w:rsid w:val="005C14DF"/>
    <w:rsid w:val="005C15E1"/>
    <w:rsid w:val="005C17D6"/>
    <w:rsid w:val="005C1A5F"/>
    <w:rsid w:val="005C1E3E"/>
    <w:rsid w:val="005C2079"/>
    <w:rsid w:val="005C26C6"/>
    <w:rsid w:val="005C2E40"/>
    <w:rsid w:val="005C32C8"/>
    <w:rsid w:val="005C368A"/>
    <w:rsid w:val="005C3BD1"/>
    <w:rsid w:val="005C4805"/>
    <w:rsid w:val="005C4C58"/>
    <w:rsid w:val="005C5A51"/>
    <w:rsid w:val="005C62B5"/>
    <w:rsid w:val="005C6920"/>
    <w:rsid w:val="005C6E07"/>
    <w:rsid w:val="005C71D7"/>
    <w:rsid w:val="005C7589"/>
    <w:rsid w:val="005C7A59"/>
    <w:rsid w:val="005C7EF8"/>
    <w:rsid w:val="005D0B50"/>
    <w:rsid w:val="005D0BD0"/>
    <w:rsid w:val="005D1321"/>
    <w:rsid w:val="005D15C8"/>
    <w:rsid w:val="005D20DC"/>
    <w:rsid w:val="005D2A56"/>
    <w:rsid w:val="005D3C65"/>
    <w:rsid w:val="005D3F84"/>
    <w:rsid w:val="005D4B65"/>
    <w:rsid w:val="005D4F54"/>
    <w:rsid w:val="005D55C0"/>
    <w:rsid w:val="005D65C4"/>
    <w:rsid w:val="005D6D4D"/>
    <w:rsid w:val="005D6F17"/>
    <w:rsid w:val="005D75FF"/>
    <w:rsid w:val="005D7DC2"/>
    <w:rsid w:val="005D7DD9"/>
    <w:rsid w:val="005D7E11"/>
    <w:rsid w:val="005D7E72"/>
    <w:rsid w:val="005E0356"/>
    <w:rsid w:val="005E0772"/>
    <w:rsid w:val="005E0F62"/>
    <w:rsid w:val="005E0FE2"/>
    <w:rsid w:val="005E12F5"/>
    <w:rsid w:val="005E25BD"/>
    <w:rsid w:val="005E2639"/>
    <w:rsid w:val="005E3076"/>
    <w:rsid w:val="005E3AF2"/>
    <w:rsid w:val="005E4512"/>
    <w:rsid w:val="005E45F7"/>
    <w:rsid w:val="005E60D1"/>
    <w:rsid w:val="005E6113"/>
    <w:rsid w:val="005E6411"/>
    <w:rsid w:val="005E72DD"/>
    <w:rsid w:val="005E76D6"/>
    <w:rsid w:val="005E7FCD"/>
    <w:rsid w:val="005F0252"/>
    <w:rsid w:val="005F0E79"/>
    <w:rsid w:val="005F13A8"/>
    <w:rsid w:val="005F14D9"/>
    <w:rsid w:val="005F1F21"/>
    <w:rsid w:val="005F25EC"/>
    <w:rsid w:val="005F2D6B"/>
    <w:rsid w:val="005F3060"/>
    <w:rsid w:val="005F325C"/>
    <w:rsid w:val="005F3E6D"/>
    <w:rsid w:val="005F4652"/>
    <w:rsid w:val="005F51D5"/>
    <w:rsid w:val="005F58D7"/>
    <w:rsid w:val="005F5E57"/>
    <w:rsid w:val="005F5F6F"/>
    <w:rsid w:val="005F6142"/>
    <w:rsid w:val="005F6954"/>
    <w:rsid w:val="005F6F0A"/>
    <w:rsid w:val="005F7012"/>
    <w:rsid w:val="005F7534"/>
    <w:rsid w:val="005F78DD"/>
    <w:rsid w:val="005F7CB4"/>
    <w:rsid w:val="005F7E42"/>
    <w:rsid w:val="005F7E86"/>
    <w:rsid w:val="00600051"/>
    <w:rsid w:val="006001F4"/>
    <w:rsid w:val="006007B0"/>
    <w:rsid w:val="00601310"/>
    <w:rsid w:val="00601618"/>
    <w:rsid w:val="00601A4F"/>
    <w:rsid w:val="00601AA6"/>
    <w:rsid w:val="00601CFD"/>
    <w:rsid w:val="0060234F"/>
    <w:rsid w:val="006024C7"/>
    <w:rsid w:val="006037BE"/>
    <w:rsid w:val="00603806"/>
    <w:rsid w:val="006038EC"/>
    <w:rsid w:val="006045FD"/>
    <w:rsid w:val="00605F37"/>
    <w:rsid w:val="00606454"/>
    <w:rsid w:val="00606E2A"/>
    <w:rsid w:val="006071BE"/>
    <w:rsid w:val="00607979"/>
    <w:rsid w:val="00607A3E"/>
    <w:rsid w:val="00610543"/>
    <w:rsid w:val="006105CA"/>
    <w:rsid w:val="00610709"/>
    <w:rsid w:val="006108CC"/>
    <w:rsid w:val="006113F4"/>
    <w:rsid w:val="00612BA3"/>
    <w:rsid w:val="00612BEB"/>
    <w:rsid w:val="00613399"/>
    <w:rsid w:val="006134F1"/>
    <w:rsid w:val="0061370B"/>
    <w:rsid w:val="00613786"/>
    <w:rsid w:val="006137E1"/>
    <w:rsid w:val="00613AD9"/>
    <w:rsid w:val="00613B6E"/>
    <w:rsid w:val="00613B78"/>
    <w:rsid w:val="00613C02"/>
    <w:rsid w:val="00614A5B"/>
    <w:rsid w:val="00615016"/>
    <w:rsid w:val="0061514D"/>
    <w:rsid w:val="00615705"/>
    <w:rsid w:val="006158C3"/>
    <w:rsid w:val="00615C59"/>
    <w:rsid w:val="00616945"/>
    <w:rsid w:val="006169DF"/>
    <w:rsid w:val="00616B53"/>
    <w:rsid w:val="00617451"/>
    <w:rsid w:val="00617915"/>
    <w:rsid w:val="00617D0A"/>
    <w:rsid w:val="006201AA"/>
    <w:rsid w:val="0062073C"/>
    <w:rsid w:val="006207CC"/>
    <w:rsid w:val="00620CDE"/>
    <w:rsid w:val="00620D84"/>
    <w:rsid w:val="00620F12"/>
    <w:rsid w:val="0062114A"/>
    <w:rsid w:val="006215F9"/>
    <w:rsid w:val="00621924"/>
    <w:rsid w:val="00622037"/>
    <w:rsid w:val="0062242E"/>
    <w:rsid w:val="00622589"/>
    <w:rsid w:val="00622D3D"/>
    <w:rsid w:val="0062311C"/>
    <w:rsid w:val="006232DF"/>
    <w:rsid w:val="00623C7A"/>
    <w:rsid w:val="00624180"/>
    <w:rsid w:val="0062478F"/>
    <w:rsid w:val="00624843"/>
    <w:rsid w:val="00624B84"/>
    <w:rsid w:val="00624BE7"/>
    <w:rsid w:val="00624D85"/>
    <w:rsid w:val="00624D8E"/>
    <w:rsid w:val="0062547D"/>
    <w:rsid w:val="0062555F"/>
    <w:rsid w:val="00625B55"/>
    <w:rsid w:val="00625C54"/>
    <w:rsid w:val="00625CBF"/>
    <w:rsid w:val="006268CB"/>
    <w:rsid w:val="00626D3E"/>
    <w:rsid w:val="00627170"/>
    <w:rsid w:val="00627380"/>
    <w:rsid w:val="00627A07"/>
    <w:rsid w:val="00627D83"/>
    <w:rsid w:val="0063077B"/>
    <w:rsid w:val="00630D17"/>
    <w:rsid w:val="006311A9"/>
    <w:rsid w:val="006319B6"/>
    <w:rsid w:val="006322BE"/>
    <w:rsid w:val="006323A0"/>
    <w:rsid w:val="00632742"/>
    <w:rsid w:val="00632D13"/>
    <w:rsid w:val="00633B65"/>
    <w:rsid w:val="00634225"/>
    <w:rsid w:val="00634262"/>
    <w:rsid w:val="00635118"/>
    <w:rsid w:val="006355BA"/>
    <w:rsid w:val="00636244"/>
    <w:rsid w:val="006362E0"/>
    <w:rsid w:val="0063675F"/>
    <w:rsid w:val="006367D0"/>
    <w:rsid w:val="006370FB"/>
    <w:rsid w:val="00637984"/>
    <w:rsid w:val="00637DE3"/>
    <w:rsid w:val="0064016E"/>
    <w:rsid w:val="00640A27"/>
    <w:rsid w:val="00640AFD"/>
    <w:rsid w:val="00640BC3"/>
    <w:rsid w:val="00640DFB"/>
    <w:rsid w:val="00640E3C"/>
    <w:rsid w:val="006418C2"/>
    <w:rsid w:val="006419B1"/>
    <w:rsid w:val="00642210"/>
    <w:rsid w:val="00642297"/>
    <w:rsid w:val="00642506"/>
    <w:rsid w:val="00642553"/>
    <w:rsid w:val="00642A85"/>
    <w:rsid w:val="00642C5B"/>
    <w:rsid w:val="00642E8A"/>
    <w:rsid w:val="006432C5"/>
    <w:rsid w:val="006441AC"/>
    <w:rsid w:val="00645990"/>
    <w:rsid w:val="00645F11"/>
    <w:rsid w:val="00645FBD"/>
    <w:rsid w:val="0064651E"/>
    <w:rsid w:val="006466EF"/>
    <w:rsid w:val="006466F5"/>
    <w:rsid w:val="00646C76"/>
    <w:rsid w:val="006477AD"/>
    <w:rsid w:val="00647C46"/>
    <w:rsid w:val="0065019E"/>
    <w:rsid w:val="006508CD"/>
    <w:rsid w:val="006516B6"/>
    <w:rsid w:val="00651BFB"/>
    <w:rsid w:val="00651C3F"/>
    <w:rsid w:val="00651DF2"/>
    <w:rsid w:val="006539BF"/>
    <w:rsid w:val="006549BB"/>
    <w:rsid w:val="00654B39"/>
    <w:rsid w:val="0065539E"/>
    <w:rsid w:val="006555F4"/>
    <w:rsid w:val="00655F0F"/>
    <w:rsid w:val="00656561"/>
    <w:rsid w:val="006568A4"/>
    <w:rsid w:val="00656904"/>
    <w:rsid w:val="00656D76"/>
    <w:rsid w:val="00656FC3"/>
    <w:rsid w:val="006571EE"/>
    <w:rsid w:val="006575F0"/>
    <w:rsid w:val="00660E41"/>
    <w:rsid w:val="00660EB8"/>
    <w:rsid w:val="00661547"/>
    <w:rsid w:val="00661F88"/>
    <w:rsid w:val="0066235F"/>
    <w:rsid w:val="00662909"/>
    <w:rsid w:val="00662916"/>
    <w:rsid w:val="006630D1"/>
    <w:rsid w:val="006636D1"/>
    <w:rsid w:val="00663DFD"/>
    <w:rsid w:val="00663F57"/>
    <w:rsid w:val="006646B8"/>
    <w:rsid w:val="00664DA9"/>
    <w:rsid w:val="00665206"/>
    <w:rsid w:val="006652B6"/>
    <w:rsid w:val="006653EE"/>
    <w:rsid w:val="00665676"/>
    <w:rsid w:val="006656B5"/>
    <w:rsid w:val="00665924"/>
    <w:rsid w:val="00665A56"/>
    <w:rsid w:val="00665C0A"/>
    <w:rsid w:val="0066618B"/>
    <w:rsid w:val="00666AD8"/>
    <w:rsid w:val="00666DD4"/>
    <w:rsid w:val="00666FCA"/>
    <w:rsid w:val="006674C2"/>
    <w:rsid w:val="00667579"/>
    <w:rsid w:val="00667D20"/>
    <w:rsid w:val="00670615"/>
    <w:rsid w:val="00670916"/>
    <w:rsid w:val="00670BDC"/>
    <w:rsid w:val="00671362"/>
    <w:rsid w:val="00671B22"/>
    <w:rsid w:val="00671EE7"/>
    <w:rsid w:val="00672321"/>
    <w:rsid w:val="006723ED"/>
    <w:rsid w:val="00672721"/>
    <w:rsid w:val="00672DAD"/>
    <w:rsid w:val="0067349B"/>
    <w:rsid w:val="00673553"/>
    <w:rsid w:val="0067378D"/>
    <w:rsid w:val="00673D6A"/>
    <w:rsid w:val="0067411C"/>
    <w:rsid w:val="00674509"/>
    <w:rsid w:val="00674536"/>
    <w:rsid w:val="00674B8B"/>
    <w:rsid w:val="00674D91"/>
    <w:rsid w:val="00675599"/>
    <w:rsid w:val="006758D6"/>
    <w:rsid w:val="00675DB1"/>
    <w:rsid w:val="00675DD5"/>
    <w:rsid w:val="00676BB2"/>
    <w:rsid w:val="00676E02"/>
    <w:rsid w:val="006773AA"/>
    <w:rsid w:val="00677B2C"/>
    <w:rsid w:val="00677C64"/>
    <w:rsid w:val="00677D39"/>
    <w:rsid w:val="0068006F"/>
    <w:rsid w:val="00680311"/>
    <w:rsid w:val="006803E4"/>
    <w:rsid w:val="00680654"/>
    <w:rsid w:val="00680896"/>
    <w:rsid w:val="00680B0E"/>
    <w:rsid w:val="00680F41"/>
    <w:rsid w:val="0068188A"/>
    <w:rsid w:val="00681A3A"/>
    <w:rsid w:val="00681D01"/>
    <w:rsid w:val="0068269D"/>
    <w:rsid w:val="00682C45"/>
    <w:rsid w:val="006837D3"/>
    <w:rsid w:val="00683AED"/>
    <w:rsid w:val="00683BB2"/>
    <w:rsid w:val="00683D31"/>
    <w:rsid w:val="00683DBF"/>
    <w:rsid w:val="0068581D"/>
    <w:rsid w:val="00685A51"/>
    <w:rsid w:val="00685ACE"/>
    <w:rsid w:val="00685FCB"/>
    <w:rsid w:val="00686A50"/>
    <w:rsid w:val="00686B8A"/>
    <w:rsid w:val="00686BB7"/>
    <w:rsid w:val="00687054"/>
    <w:rsid w:val="0068733A"/>
    <w:rsid w:val="00690AA3"/>
    <w:rsid w:val="00691495"/>
    <w:rsid w:val="00691A2D"/>
    <w:rsid w:val="00692009"/>
    <w:rsid w:val="00692220"/>
    <w:rsid w:val="006925FD"/>
    <w:rsid w:val="00692B1A"/>
    <w:rsid w:val="00692C7F"/>
    <w:rsid w:val="0069343F"/>
    <w:rsid w:val="00693EE8"/>
    <w:rsid w:val="006945E6"/>
    <w:rsid w:val="00694742"/>
    <w:rsid w:val="006947DF"/>
    <w:rsid w:val="00694CD0"/>
    <w:rsid w:val="00694DC1"/>
    <w:rsid w:val="00694E1E"/>
    <w:rsid w:val="0069549A"/>
    <w:rsid w:val="006954D6"/>
    <w:rsid w:val="00695AC0"/>
    <w:rsid w:val="00695CCB"/>
    <w:rsid w:val="00696253"/>
    <w:rsid w:val="0069669A"/>
    <w:rsid w:val="006976C1"/>
    <w:rsid w:val="00697740"/>
    <w:rsid w:val="00697F69"/>
    <w:rsid w:val="006A0031"/>
    <w:rsid w:val="006A010D"/>
    <w:rsid w:val="006A0ABD"/>
    <w:rsid w:val="006A1676"/>
    <w:rsid w:val="006A16B3"/>
    <w:rsid w:val="006A1723"/>
    <w:rsid w:val="006A17B7"/>
    <w:rsid w:val="006A1C59"/>
    <w:rsid w:val="006A2019"/>
    <w:rsid w:val="006A2347"/>
    <w:rsid w:val="006A2536"/>
    <w:rsid w:val="006A2F52"/>
    <w:rsid w:val="006A3A4A"/>
    <w:rsid w:val="006A46A6"/>
    <w:rsid w:val="006A4895"/>
    <w:rsid w:val="006A48A7"/>
    <w:rsid w:val="006A4CF3"/>
    <w:rsid w:val="006A4DCC"/>
    <w:rsid w:val="006A5BF9"/>
    <w:rsid w:val="006A7051"/>
    <w:rsid w:val="006A78FC"/>
    <w:rsid w:val="006A7F51"/>
    <w:rsid w:val="006B0A6E"/>
    <w:rsid w:val="006B1357"/>
    <w:rsid w:val="006B1BB0"/>
    <w:rsid w:val="006B1F93"/>
    <w:rsid w:val="006B2572"/>
    <w:rsid w:val="006B2A38"/>
    <w:rsid w:val="006B4244"/>
    <w:rsid w:val="006B4A44"/>
    <w:rsid w:val="006B4A5E"/>
    <w:rsid w:val="006B5D57"/>
    <w:rsid w:val="006B7117"/>
    <w:rsid w:val="006B7244"/>
    <w:rsid w:val="006B72F5"/>
    <w:rsid w:val="006B74AF"/>
    <w:rsid w:val="006B7718"/>
    <w:rsid w:val="006B7845"/>
    <w:rsid w:val="006B7FD7"/>
    <w:rsid w:val="006C0106"/>
    <w:rsid w:val="006C053B"/>
    <w:rsid w:val="006C0C0D"/>
    <w:rsid w:val="006C0DCE"/>
    <w:rsid w:val="006C11CD"/>
    <w:rsid w:val="006C1C66"/>
    <w:rsid w:val="006C1FDC"/>
    <w:rsid w:val="006C245F"/>
    <w:rsid w:val="006C24C7"/>
    <w:rsid w:val="006C25F0"/>
    <w:rsid w:val="006C26C4"/>
    <w:rsid w:val="006C3722"/>
    <w:rsid w:val="006C3A6E"/>
    <w:rsid w:val="006C444D"/>
    <w:rsid w:val="006C45FB"/>
    <w:rsid w:val="006C4ABF"/>
    <w:rsid w:val="006C4F0E"/>
    <w:rsid w:val="006C5E47"/>
    <w:rsid w:val="006C6508"/>
    <w:rsid w:val="006C67C0"/>
    <w:rsid w:val="006C693B"/>
    <w:rsid w:val="006C6C33"/>
    <w:rsid w:val="006C7A98"/>
    <w:rsid w:val="006D023C"/>
    <w:rsid w:val="006D0F73"/>
    <w:rsid w:val="006D1383"/>
    <w:rsid w:val="006D13F3"/>
    <w:rsid w:val="006D14C5"/>
    <w:rsid w:val="006D15FF"/>
    <w:rsid w:val="006D2248"/>
    <w:rsid w:val="006D25AA"/>
    <w:rsid w:val="006D287C"/>
    <w:rsid w:val="006D2C07"/>
    <w:rsid w:val="006D2E99"/>
    <w:rsid w:val="006D2F8B"/>
    <w:rsid w:val="006D4065"/>
    <w:rsid w:val="006D46E2"/>
    <w:rsid w:val="006D49DD"/>
    <w:rsid w:val="006D4A5D"/>
    <w:rsid w:val="006D592C"/>
    <w:rsid w:val="006D6DBB"/>
    <w:rsid w:val="006D7697"/>
    <w:rsid w:val="006D79EF"/>
    <w:rsid w:val="006D7B7B"/>
    <w:rsid w:val="006E038B"/>
    <w:rsid w:val="006E07CB"/>
    <w:rsid w:val="006E0D30"/>
    <w:rsid w:val="006E0E10"/>
    <w:rsid w:val="006E0EEC"/>
    <w:rsid w:val="006E1A42"/>
    <w:rsid w:val="006E1CDF"/>
    <w:rsid w:val="006E20B3"/>
    <w:rsid w:val="006E2471"/>
    <w:rsid w:val="006E30F8"/>
    <w:rsid w:val="006E4C86"/>
    <w:rsid w:val="006E4ECE"/>
    <w:rsid w:val="006E530F"/>
    <w:rsid w:val="006E5414"/>
    <w:rsid w:val="006E633F"/>
    <w:rsid w:val="006E6537"/>
    <w:rsid w:val="006E6684"/>
    <w:rsid w:val="006E6DE7"/>
    <w:rsid w:val="006E70D9"/>
    <w:rsid w:val="006E762B"/>
    <w:rsid w:val="006E7ACA"/>
    <w:rsid w:val="006F0EAD"/>
    <w:rsid w:val="006F14A7"/>
    <w:rsid w:val="006F1DB2"/>
    <w:rsid w:val="006F2475"/>
    <w:rsid w:val="006F24AD"/>
    <w:rsid w:val="006F271E"/>
    <w:rsid w:val="006F34F6"/>
    <w:rsid w:val="006F49EC"/>
    <w:rsid w:val="006F4E14"/>
    <w:rsid w:val="006F4E4D"/>
    <w:rsid w:val="006F5B61"/>
    <w:rsid w:val="006F5FCC"/>
    <w:rsid w:val="006F60C1"/>
    <w:rsid w:val="006F6844"/>
    <w:rsid w:val="006F6DE0"/>
    <w:rsid w:val="006F6EAF"/>
    <w:rsid w:val="006F798E"/>
    <w:rsid w:val="006F7A34"/>
    <w:rsid w:val="00700053"/>
    <w:rsid w:val="00700FF4"/>
    <w:rsid w:val="007013EE"/>
    <w:rsid w:val="00701B6E"/>
    <w:rsid w:val="007026FF"/>
    <w:rsid w:val="00702ACA"/>
    <w:rsid w:val="00702C1D"/>
    <w:rsid w:val="00703223"/>
    <w:rsid w:val="00703AC8"/>
    <w:rsid w:val="00703ADF"/>
    <w:rsid w:val="00703DEC"/>
    <w:rsid w:val="00703F3F"/>
    <w:rsid w:val="00703FE3"/>
    <w:rsid w:val="0070481F"/>
    <w:rsid w:val="00705557"/>
    <w:rsid w:val="007055F5"/>
    <w:rsid w:val="00705714"/>
    <w:rsid w:val="007065DF"/>
    <w:rsid w:val="00706C01"/>
    <w:rsid w:val="00706D38"/>
    <w:rsid w:val="00706DAE"/>
    <w:rsid w:val="007071C1"/>
    <w:rsid w:val="007076EF"/>
    <w:rsid w:val="00707BEF"/>
    <w:rsid w:val="00707EFD"/>
    <w:rsid w:val="0071062D"/>
    <w:rsid w:val="00710939"/>
    <w:rsid w:val="007109EE"/>
    <w:rsid w:val="00710B8D"/>
    <w:rsid w:val="00710CC5"/>
    <w:rsid w:val="00711241"/>
    <w:rsid w:val="00711D2B"/>
    <w:rsid w:val="007120BE"/>
    <w:rsid w:val="007121D5"/>
    <w:rsid w:val="007122B6"/>
    <w:rsid w:val="00712547"/>
    <w:rsid w:val="007127B7"/>
    <w:rsid w:val="007127E7"/>
    <w:rsid w:val="00712854"/>
    <w:rsid w:val="00712A4B"/>
    <w:rsid w:val="007130C9"/>
    <w:rsid w:val="007147B6"/>
    <w:rsid w:val="00715060"/>
    <w:rsid w:val="0071578C"/>
    <w:rsid w:val="007157DE"/>
    <w:rsid w:val="00715940"/>
    <w:rsid w:val="00715AD2"/>
    <w:rsid w:val="00715E1D"/>
    <w:rsid w:val="00716280"/>
    <w:rsid w:val="00716A70"/>
    <w:rsid w:val="00716B2D"/>
    <w:rsid w:val="00717296"/>
    <w:rsid w:val="0071796F"/>
    <w:rsid w:val="00717E15"/>
    <w:rsid w:val="007203AF"/>
    <w:rsid w:val="00720567"/>
    <w:rsid w:val="007209F6"/>
    <w:rsid w:val="00720B8C"/>
    <w:rsid w:val="00721B2A"/>
    <w:rsid w:val="00721C49"/>
    <w:rsid w:val="0072276F"/>
    <w:rsid w:val="00722A66"/>
    <w:rsid w:val="00722A80"/>
    <w:rsid w:val="00723BBC"/>
    <w:rsid w:val="00723E0A"/>
    <w:rsid w:val="00724266"/>
    <w:rsid w:val="00724C20"/>
    <w:rsid w:val="0072524F"/>
    <w:rsid w:val="00725388"/>
    <w:rsid w:val="0072554E"/>
    <w:rsid w:val="00725551"/>
    <w:rsid w:val="00725EF6"/>
    <w:rsid w:val="007265E7"/>
    <w:rsid w:val="0072669E"/>
    <w:rsid w:val="00727969"/>
    <w:rsid w:val="00727972"/>
    <w:rsid w:val="00727978"/>
    <w:rsid w:val="00727AEA"/>
    <w:rsid w:val="00727CF5"/>
    <w:rsid w:val="00727FA6"/>
    <w:rsid w:val="0073015A"/>
    <w:rsid w:val="007305F1"/>
    <w:rsid w:val="00730645"/>
    <w:rsid w:val="00730978"/>
    <w:rsid w:val="00730CB3"/>
    <w:rsid w:val="00731654"/>
    <w:rsid w:val="0073172F"/>
    <w:rsid w:val="007317C4"/>
    <w:rsid w:val="00731A0B"/>
    <w:rsid w:val="0073229F"/>
    <w:rsid w:val="00734510"/>
    <w:rsid w:val="00734526"/>
    <w:rsid w:val="007348EF"/>
    <w:rsid w:val="00734AC3"/>
    <w:rsid w:val="00734C64"/>
    <w:rsid w:val="007363D6"/>
    <w:rsid w:val="00737602"/>
    <w:rsid w:val="00737621"/>
    <w:rsid w:val="00737747"/>
    <w:rsid w:val="007379D8"/>
    <w:rsid w:val="00737FF9"/>
    <w:rsid w:val="0074024C"/>
    <w:rsid w:val="00740584"/>
    <w:rsid w:val="00740684"/>
    <w:rsid w:val="0074079D"/>
    <w:rsid w:val="00741C3B"/>
    <w:rsid w:val="00741D49"/>
    <w:rsid w:val="00741F6F"/>
    <w:rsid w:val="007421C1"/>
    <w:rsid w:val="00742321"/>
    <w:rsid w:val="007423B0"/>
    <w:rsid w:val="007424CE"/>
    <w:rsid w:val="007428AB"/>
    <w:rsid w:val="00743227"/>
    <w:rsid w:val="00743510"/>
    <w:rsid w:val="00743AF5"/>
    <w:rsid w:val="007454E5"/>
    <w:rsid w:val="0074620A"/>
    <w:rsid w:val="00746302"/>
    <w:rsid w:val="007467D2"/>
    <w:rsid w:val="00746F16"/>
    <w:rsid w:val="00747415"/>
    <w:rsid w:val="00750CBB"/>
    <w:rsid w:val="0075105E"/>
    <w:rsid w:val="00751887"/>
    <w:rsid w:val="00751A59"/>
    <w:rsid w:val="00751AF4"/>
    <w:rsid w:val="00751ED8"/>
    <w:rsid w:val="00752037"/>
    <w:rsid w:val="007522C6"/>
    <w:rsid w:val="0075234A"/>
    <w:rsid w:val="007525F7"/>
    <w:rsid w:val="00752922"/>
    <w:rsid w:val="00752953"/>
    <w:rsid w:val="00752E80"/>
    <w:rsid w:val="00753D48"/>
    <w:rsid w:val="00753DAD"/>
    <w:rsid w:val="00753FC0"/>
    <w:rsid w:val="007540A2"/>
    <w:rsid w:val="0075575F"/>
    <w:rsid w:val="007559BF"/>
    <w:rsid w:val="007561E3"/>
    <w:rsid w:val="007562C6"/>
    <w:rsid w:val="007567EA"/>
    <w:rsid w:val="0075750E"/>
    <w:rsid w:val="00757C0C"/>
    <w:rsid w:val="00760D6A"/>
    <w:rsid w:val="00761363"/>
    <w:rsid w:val="007613BC"/>
    <w:rsid w:val="007614D4"/>
    <w:rsid w:val="00761732"/>
    <w:rsid w:val="007619D5"/>
    <w:rsid w:val="00761CE9"/>
    <w:rsid w:val="00762479"/>
    <w:rsid w:val="00762653"/>
    <w:rsid w:val="007628BB"/>
    <w:rsid w:val="00763190"/>
    <w:rsid w:val="00763F24"/>
    <w:rsid w:val="0076409E"/>
    <w:rsid w:val="00764215"/>
    <w:rsid w:val="0076442E"/>
    <w:rsid w:val="00764823"/>
    <w:rsid w:val="00764A08"/>
    <w:rsid w:val="00764FCE"/>
    <w:rsid w:val="007652F9"/>
    <w:rsid w:val="00765418"/>
    <w:rsid w:val="00765B31"/>
    <w:rsid w:val="00765F7F"/>
    <w:rsid w:val="007660FE"/>
    <w:rsid w:val="007662ED"/>
    <w:rsid w:val="007663F9"/>
    <w:rsid w:val="0076692C"/>
    <w:rsid w:val="00766D7A"/>
    <w:rsid w:val="0076725C"/>
    <w:rsid w:val="007677A4"/>
    <w:rsid w:val="0076794E"/>
    <w:rsid w:val="00770491"/>
    <w:rsid w:val="007706BA"/>
    <w:rsid w:val="00770F70"/>
    <w:rsid w:val="007715CB"/>
    <w:rsid w:val="0077200F"/>
    <w:rsid w:val="00772344"/>
    <w:rsid w:val="00772EAC"/>
    <w:rsid w:val="00773340"/>
    <w:rsid w:val="007739DF"/>
    <w:rsid w:val="00773D39"/>
    <w:rsid w:val="00774286"/>
    <w:rsid w:val="00775081"/>
    <w:rsid w:val="00775686"/>
    <w:rsid w:val="0077600D"/>
    <w:rsid w:val="00776530"/>
    <w:rsid w:val="00776C76"/>
    <w:rsid w:val="00776D6A"/>
    <w:rsid w:val="00776E2F"/>
    <w:rsid w:val="007774FA"/>
    <w:rsid w:val="00777A34"/>
    <w:rsid w:val="00780D9E"/>
    <w:rsid w:val="00781946"/>
    <w:rsid w:val="007819EC"/>
    <w:rsid w:val="00782521"/>
    <w:rsid w:val="00782CD1"/>
    <w:rsid w:val="0078306E"/>
    <w:rsid w:val="00783482"/>
    <w:rsid w:val="00783D62"/>
    <w:rsid w:val="00784451"/>
    <w:rsid w:val="007848D5"/>
    <w:rsid w:val="00785973"/>
    <w:rsid w:val="00786591"/>
    <w:rsid w:val="00786825"/>
    <w:rsid w:val="00787157"/>
    <w:rsid w:val="00787188"/>
    <w:rsid w:val="00787348"/>
    <w:rsid w:val="0078768D"/>
    <w:rsid w:val="00787EA9"/>
    <w:rsid w:val="00790270"/>
    <w:rsid w:val="0079065B"/>
    <w:rsid w:val="00790755"/>
    <w:rsid w:val="0079140A"/>
    <w:rsid w:val="00791F0C"/>
    <w:rsid w:val="00792728"/>
    <w:rsid w:val="00794966"/>
    <w:rsid w:val="00794E6C"/>
    <w:rsid w:val="007955DF"/>
    <w:rsid w:val="00795808"/>
    <w:rsid w:val="00795D26"/>
    <w:rsid w:val="007960BD"/>
    <w:rsid w:val="007961F7"/>
    <w:rsid w:val="0079656B"/>
    <w:rsid w:val="00797317"/>
    <w:rsid w:val="00797C60"/>
    <w:rsid w:val="007A014A"/>
    <w:rsid w:val="007A1276"/>
    <w:rsid w:val="007A1672"/>
    <w:rsid w:val="007A1C20"/>
    <w:rsid w:val="007A206E"/>
    <w:rsid w:val="007A244F"/>
    <w:rsid w:val="007A2941"/>
    <w:rsid w:val="007A2F21"/>
    <w:rsid w:val="007A2FB7"/>
    <w:rsid w:val="007A2FB9"/>
    <w:rsid w:val="007A32CB"/>
    <w:rsid w:val="007A359C"/>
    <w:rsid w:val="007A35B0"/>
    <w:rsid w:val="007A37ED"/>
    <w:rsid w:val="007A39F1"/>
    <w:rsid w:val="007A4108"/>
    <w:rsid w:val="007A4358"/>
    <w:rsid w:val="007A5040"/>
    <w:rsid w:val="007A5374"/>
    <w:rsid w:val="007A625A"/>
    <w:rsid w:val="007A626E"/>
    <w:rsid w:val="007A7B6F"/>
    <w:rsid w:val="007A7DA5"/>
    <w:rsid w:val="007B0646"/>
    <w:rsid w:val="007B0ECA"/>
    <w:rsid w:val="007B0F8E"/>
    <w:rsid w:val="007B1066"/>
    <w:rsid w:val="007B1577"/>
    <w:rsid w:val="007B166E"/>
    <w:rsid w:val="007B16EE"/>
    <w:rsid w:val="007B1862"/>
    <w:rsid w:val="007B3421"/>
    <w:rsid w:val="007B36E2"/>
    <w:rsid w:val="007B415C"/>
    <w:rsid w:val="007B4688"/>
    <w:rsid w:val="007B471A"/>
    <w:rsid w:val="007B562D"/>
    <w:rsid w:val="007B605A"/>
    <w:rsid w:val="007B60E4"/>
    <w:rsid w:val="007B6172"/>
    <w:rsid w:val="007B6A01"/>
    <w:rsid w:val="007B7F61"/>
    <w:rsid w:val="007C0050"/>
    <w:rsid w:val="007C053A"/>
    <w:rsid w:val="007C07D4"/>
    <w:rsid w:val="007C094D"/>
    <w:rsid w:val="007C098A"/>
    <w:rsid w:val="007C1842"/>
    <w:rsid w:val="007C2071"/>
    <w:rsid w:val="007C2A2A"/>
    <w:rsid w:val="007C3350"/>
    <w:rsid w:val="007C3844"/>
    <w:rsid w:val="007C443E"/>
    <w:rsid w:val="007C4B2C"/>
    <w:rsid w:val="007C4E60"/>
    <w:rsid w:val="007C4EA8"/>
    <w:rsid w:val="007C54F9"/>
    <w:rsid w:val="007C5539"/>
    <w:rsid w:val="007C5A65"/>
    <w:rsid w:val="007C5E5F"/>
    <w:rsid w:val="007C5FEF"/>
    <w:rsid w:val="007C621B"/>
    <w:rsid w:val="007C6344"/>
    <w:rsid w:val="007C6768"/>
    <w:rsid w:val="007C6FF1"/>
    <w:rsid w:val="007C7884"/>
    <w:rsid w:val="007C7A18"/>
    <w:rsid w:val="007D04CD"/>
    <w:rsid w:val="007D06AD"/>
    <w:rsid w:val="007D1D19"/>
    <w:rsid w:val="007D1E20"/>
    <w:rsid w:val="007D1E4D"/>
    <w:rsid w:val="007D2648"/>
    <w:rsid w:val="007D2CCD"/>
    <w:rsid w:val="007D2EB5"/>
    <w:rsid w:val="007D30B2"/>
    <w:rsid w:val="007D322D"/>
    <w:rsid w:val="007D3A82"/>
    <w:rsid w:val="007D3BFE"/>
    <w:rsid w:val="007D3DDC"/>
    <w:rsid w:val="007D4676"/>
    <w:rsid w:val="007D4BD0"/>
    <w:rsid w:val="007D50A4"/>
    <w:rsid w:val="007D50D9"/>
    <w:rsid w:val="007D5F80"/>
    <w:rsid w:val="007D6191"/>
    <w:rsid w:val="007D6483"/>
    <w:rsid w:val="007D6843"/>
    <w:rsid w:val="007D6989"/>
    <w:rsid w:val="007D6DDC"/>
    <w:rsid w:val="007D6E89"/>
    <w:rsid w:val="007D737D"/>
    <w:rsid w:val="007D7672"/>
    <w:rsid w:val="007D7A58"/>
    <w:rsid w:val="007E0E7F"/>
    <w:rsid w:val="007E14F9"/>
    <w:rsid w:val="007E189E"/>
    <w:rsid w:val="007E269E"/>
    <w:rsid w:val="007E2EB0"/>
    <w:rsid w:val="007E3039"/>
    <w:rsid w:val="007E3D6B"/>
    <w:rsid w:val="007E40A0"/>
    <w:rsid w:val="007E4A34"/>
    <w:rsid w:val="007E4E15"/>
    <w:rsid w:val="007E4F1B"/>
    <w:rsid w:val="007E53E2"/>
    <w:rsid w:val="007E5930"/>
    <w:rsid w:val="007E5D2D"/>
    <w:rsid w:val="007E6583"/>
    <w:rsid w:val="007E7051"/>
    <w:rsid w:val="007E7CA2"/>
    <w:rsid w:val="007E7CF3"/>
    <w:rsid w:val="007F0135"/>
    <w:rsid w:val="007F04E9"/>
    <w:rsid w:val="007F04EA"/>
    <w:rsid w:val="007F0E24"/>
    <w:rsid w:val="007F13BA"/>
    <w:rsid w:val="007F1718"/>
    <w:rsid w:val="007F1A0D"/>
    <w:rsid w:val="007F1CFF"/>
    <w:rsid w:val="007F241D"/>
    <w:rsid w:val="007F273B"/>
    <w:rsid w:val="007F2F3B"/>
    <w:rsid w:val="007F3733"/>
    <w:rsid w:val="007F3FE0"/>
    <w:rsid w:val="007F438D"/>
    <w:rsid w:val="007F4539"/>
    <w:rsid w:val="007F46F0"/>
    <w:rsid w:val="007F4B31"/>
    <w:rsid w:val="007F4DDF"/>
    <w:rsid w:val="007F5636"/>
    <w:rsid w:val="007F593D"/>
    <w:rsid w:val="007F60FA"/>
    <w:rsid w:val="007F6149"/>
    <w:rsid w:val="007F62DF"/>
    <w:rsid w:val="007F6CC3"/>
    <w:rsid w:val="007F70F3"/>
    <w:rsid w:val="00800A05"/>
    <w:rsid w:val="00800AAD"/>
    <w:rsid w:val="00800EED"/>
    <w:rsid w:val="00800FD6"/>
    <w:rsid w:val="00801797"/>
    <w:rsid w:val="00802275"/>
    <w:rsid w:val="008025D6"/>
    <w:rsid w:val="00802823"/>
    <w:rsid w:val="0080290F"/>
    <w:rsid w:val="00802EFE"/>
    <w:rsid w:val="00803AA7"/>
    <w:rsid w:val="0080420E"/>
    <w:rsid w:val="008042EA"/>
    <w:rsid w:val="0080446E"/>
    <w:rsid w:val="00804653"/>
    <w:rsid w:val="00804CCC"/>
    <w:rsid w:val="00805045"/>
    <w:rsid w:val="008050B8"/>
    <w:rsid w:val="00805432"/>
    <w:rsid w:val="00806031"/>
    <w:rsid w:val="00806624"/>
    <w:rsid w:val="00807057"/>
    <w:rsid w:val="00807118"/>
    <w:rsid w:val="008071C1"/>
    <w:rsid w:val="00807C4E"/>
    <w:rsid w:val="008100E1"/>
    <w:rsid w:val="00810E07"/>
    <w:rsid w:val="00810EAF"/>
    <w:rsid w:val="008113EB"/>
    <w:rsid w:val="008129E7"/>
    <w:rsid w:val="00812DB0"/>
    <w:rsid w:val="008131C8"/>
    <w:rsid w:val="008132C7"/>
    <w:rsid w:val="00813855"/>
    <w:rsid w:val="008138FA"/>
    <w:rsid w:val="00813D11"/>
    <w:rsid w:val="00814451"/>
    <w:rsid w:val="008146D4"/>
    <w:rsid w:val="00814786"/>
    <w:rsid w:val="008147E7"/>
    <w:rsid w:val="00815689"/>
    <w:rsid w:val="008159B8"/>
    <w:rsid w:val="00815D2B"/>
    <w:rsid w:val="008166D4"/>
    <w:rsid w:val="00816F0F"/>
    <w:rsid w:val="0081754C"/>
    <w:rsid w:val="008179C2"/>
    <w:rsid w:val="00817AD8"/>
    <w:rsid w:val="00817D8D"/>
    <w:rsid w:val="008203F3"/>
    <w:rsid w:val="00820604"/>
    <w:rsid w:val="00820D4C"/>
    <w:rsid w:val="00822521"/>
    <w:rsid w:val="00822596"/>
    <w:rsid w:val="00822A52"/>
    <w:rsid w:val="00822AF6"/>
    <w:rsid w:val="00822D19"/>
    <w:rsid w:val="008239BE"/>
    <w:rsid w:val="00823B03"/>
    <w:rsid w:val="00823B63"/>
    <w:rsid w:val="00823B6B"/>
    <w:rsid w:val="008253E2"/>
    <w:rsid w:val="00825FE8"/>
    <w:rsid w:val="00826A8E"/>
    <w:rsid w:val="00827459"/>
    <w:rsid w:val="008274B4"/>
    <w:rsid w:val="00827591"/>
    <w:rsid w:val="00830518"/>
    <w:rsid w:val="0083064A"/>
    <w:rsid w:val="0083082C"/>
    <w:rsid w:val="00830C6B"/>
    <w:rsid w:val="00830F6A"/>
    <w:rsid w:val="008315CA"/>
    <w:rsid w:val="00831690"/>
    <w:rsid w:val="00831B68"/>
    <w:rsid w:val="00831BAA"/>
    <w:rsid w:val="00831C01"/>
    <w:rsid w:val="00832457"/>
    <w:rsid w:val="00833D8A"/>
    <w:rsid w:val="00834489"/>
    <w:rsid w:val="0083485D"/>
    <w:rsid w:val="00834B77"/>
    <w:rsid w:val="00834B9E"/>
    <w:rsid w:val="00834CEF"/>
    <w:rsid w:val="00835389"/>
    <w:rsid w:val="00836AB7"/>
    <w:rsid w:val="00836C01"/>
    <w:rsid w:val="008375AC"/>
    <w:rsid w:val="00837ED9"/>
    <w:rsid w:val="00840340"/>
    <w:rsid w:val="00840610"/>
    <w:rsid w:val="008409EF"/>
    <w:rsid w:val="00840B89"/>
    <w:rsid w:val="00840C26"/>
    <w:rsid w:val="00841422"/>
    <w:rsid w:val="00841424"/>
    <w:rsid w:val="00841456"/>
    <w:rsid w:val="00841951"/>
    <w:rsid w:val="00841CC4"/>
    <w:rsid w:val="008420D0"/>
    <w:rsid w:val="008425C0"/>
    <w:rsid w:val="00842DF8"/>
    <w:rsid w:val="008438A4"/>
    <w:rsid w:val="00843C96"/>
    <w:rsid w:val="008441EE"/>
    <w:rsid w:val="00844BFA"/>
    <w:rsid w:val="00844C05"/>
    <w:rsid w:val="00844DC4"/>
    <w:rsid w:val="0084624D"/>
    <w:rsid w:val="008462E9"/>
    <w:rsid w:val="00846610"/>
    <w:rsid w:val="008467E2"/>
    <w:rsid w:val="00846AA9"/>
    <w:rsid w:val="0084754D"/>
    <w:rsid w:val="0084756E"/>
    <w:rsid w:val="0084782B"/>
    <w:rsid w:val="00847AF4"/>
    <w:rsid w:val="008500CB"/>
    <w:rsid w:val="0085010E"/>
    <w:rsid w:val="00850C3B"/>
    <w:rsid w:val="00850FD1"/>
    <w:rsid w:val="00851351"/>
    <w:rsid w:val="00851A6D"/>
    <w:rsid w:val="00851CF3"/>
    <w:rsid w:val="00851DD2"/>
    <w:rsid w:val="00851EE3"/>
    <w:rsid w:val="00851F49"/>
    <w:rsid w:val="008523E3"/>
    <w:rsid w:val="00852A5C"/>
    <w:rsid w:val="00852E1B"/>
    <w:rsid w:val="00853C79"/>
    <w:rsid w:val="00853DC7"/>
    <w:rsid w:val="008542EC"/>
    <w:rsid w:val="0085454C"/>
    <w:rsid w:val="008547AF"/>
    <w:rsid w:val="00854B14"/>
    <w:rsid w:val="008550EE"/>
    <w:rsid w:val="00855367"/>
    <w:rsid w:val="0085668D"/>
    <w:rsid w:val="008567C3"/>
    <w:rsid w:val="00856B85"/>
    <w:rsid w:val="008578E8"/>
    <w:rsid w:val="00857C4F"/>
    <w:rsid w:val="00857DD0"/>
    <w:rsid w:val="00860399"/>
    <w:rsid w:val="008604CD"/>
    <w:rsid w:val="00860D39"/>
    <w:rsid w:val="00861D3B"/>
    <w:rsid w:val="00861E2A"/>
    <w:rsid w:val="0086247D"/>
    <w:rsid w:val="0086299C"/>
    <w:rsid w:val="0086319D"/>
    <w:rsid w:val="008632F5"/>
    <w:rsid w:val="008637AE"/>
    <w:rsid w:val="008637F8"/>
    <w:rsid w:val="00864281"/>
    <w:rsid w:val="0086467B"/>
    <w:rsid w:val="0086484B"/>
    <w:rsid w:val="00864BD9"/>
    <w:rsid w:val="00865144"/>
    <w:rsid w:val="00865463"/>
    <w:rsid w:val="00865AE0"/>
    <w:rsid w:val="00865F4D"/>
    <w:rsid w:val="00865F87"/>
    <w:rsid w:val="00866EF8"/>
    <w:rsid w:val="008701AA"/>
    <w:rsid w:val="00870757"/>
    <w:rsid w:val="008710E9"/>
    <w:rsid w:val="0087131A"/>
    <w:rsid w:val="00871D67"/>
    <w:rsid w:val="00871F75"/>
    <w:rsid w:val="00873057"/>
    <w:rsid w:val="00873D10"/>
    <w:rsid w:val="00873F5C"/>
    <w:rsid w:val="0087433C"/>
    <w:rsid w:val="00874913"/>
    <w:rsid w:val="00874F57"/>
    <w:rsid w:val="008750AE"/>
    <w:rsid w:val="0087536E"/>
    <w:rsid w:val="00875657"/>
    <w:rsid w:val="008757AC"/>
    <w:rsid w:val="0087595D"/>
    <w:rsid w:val="00876113"/>
    <w:rsid w:val="008767C7"/>
    <w:rsid w:val="0087719B"/>
    <w:rsid w:val="0087767F"/>
    <w:rsid w:val="00877A1F"/>
    <w:rsid w:val="00877BB6"/>
    <w:rsid w:val="00877C77"/>
    <w:rsid w:val="0088000B"/>
    <w:rsid w:val="008804ED"/>
    <w:rsid w:val="00880654"/>
    <w:rsid w:val="0088093A"/>
    <w:rsid w:val="00880CB2"/>
    <w:rsid w:val="00881399"/>
    <w:rsid w:val="00881416"/>
    <w:rsid w:val="00881567"/>
    <w:rsid w:val="00881B6A"/>
    <w:rsid w:val="00881DB3"/>
    <w:rsid w:val="00881F70"/>
    <w:rsid w:val="00881F85"/>
    <w:rsid w:val="008823FE"/>
    <w:rsid w:val="008826B0"/>
    <w:rsid w:val="0088284E"/>
    <w:rsid w:val="00882ACD"/>
    <w:rsid w:val="0088384F"/>
    <w:rsid w:val="00884007"/>
    <w:rsid w:val="00884184"/>
    <w:rsid w:val="008841F7"/>
    <w:rsid w:val="008842CB"/>
    <w:rsid w:val="00884D89"/>
    <w:rsid w:val="00884F70"/>
    <w:rsid w:val="0088525B"/>
    <w:rsid w:val="008852BE"/>
    <w:rsid w:val="00886141"/>
    <w:rsid w:val="00886DAE"/>
    <w:rsid w:val="00890296"/>
    <w:rsid w:val="00890A65"/>
    <w:rsid w:val="00890BE5"/>
    <w:rsid w:val="00891CC2"/>
    <w:rsid w:val="00892036"/>
    <w:rsid w:val="0089248B"/>
    <w:rsid w:val="00892577"/>
    <w:rsid w:val="008926FA"/>
    <w:rsid w:val="008929A3"/>
    <w:rsid w:val="00893571"/>
    <w:rsid w:val="00894359"/>
    <w:rsid w:val="00894B6E"/>
    <w:rsid w:val="0089578A"/>
    <w:rsid w:val="00896120"/>
    <w:rsid w:val="00896545"/>
    <w:rsid w:val="0089669B"/>
    <w:rsid w:val="0089690C"/>
    <w:rsid w:val="00896C4C"/>
    <w:rsid w:val="0089712C"/>
    <w:rsid w:val="00897154"/>
    <w:rsid w:val="00897DA6"/>
    <w:rsid w:val="008A0084"/>
    <w:rsid w:val="008A03F0"/>
    <w:rsid w:val="008A0858"/>
    <w:rsid w:val="008A0B4A"/>
    <w:rsid w:val="008A0CA1"/>
    <w:rsid w:val="008A1046"/>
    <w:rsid w:val="008A2F4B"/>
    <w:rsid w:val="008A30BC"/>
    <w:rsid w:val="008A328B"/>
    <w:rsid w:val="008A3392"/>
    <w:rsid w:val="008A3A29"/>
    <w:rsid w:val="008A44EB"/>
    <w:rsid w:val="008A46F3"/>
    <w:rsid w:val="008A55EC"/>
    <w:rsid w:val="008A5626"/>
    <w:rsid w:val="008A5D4D"/>
    <w:rsid w:val="008A6117"/>
    <w:rsid w:val="008A6421"/>
    <w:rsid w:val="008A65AD"/>
    <w:rsid w:val="008A687D"/>
    <w:rsid w:val="008A712E"/>
    <w:rsid w:val="008A753D"/>
    <w:rsid w:val="008A75E8"/>
    <w:rsid w:val="008A7B9E"/>
    <w:rsid w:val="008A7F88"/>
    <w:rsid w:val="008B021B"/>
    <w:rsid w:val="008B0351"/>
    <w:rsid w:val="008B04C1"/>
    <w:rsid w:val="008B08D3"/>
    <w:rsid w:val="008B132C"/>
    <w:rsid w:val="008B13A7"/>
    <w:rsid w:val="008B1629"/>
    <w:rsid w:val="008B1B65"/>
    <w:rsid w:val="008B2303"/>
    <w:rsid w:val="008B23E2"/>
    <w:rsid w:val="008B2BBF"/>
    <w:rsid w:val="008B3048"/>
    <w:rsid w:val="008B36B3"/>
    <w:rsid w:val="008B382B"/>
    <w:rsid w:val="008B4484"/>
    <w:rsid w:val="008B4B02"/>
    <w:rsid w:val="008B5303"/>
    <w:rsid w:val="008B5544"/>
    <w:rsid w:val="008B554E"/>
    <w:rsid w:val="008B56BD"/>
    <w:rsid w:val="008B5C30"/>
    <w:rsid w:val="008B5C4C"/>
    <w:rsid w:val="008B5D9E"/>
    <w:rsid w:val="008B61A2"/>
    <w:rsid w:val="008B63B2"/>
    <w:rsid w:val="008B6718"/>
    <w:rsid w:val="008B781C"/>
    <w:rsid w:val="008B7944"/>
    <w:rsid w:val="008B7B3F"/>
    <w:rsid w:val="008B7E39"/>
    <w:rsid w:val="008B7E67"/>
    <w:rsid w:val="008C0C5B"/>
    <w:rsid w:val="008C13A0"/>
    <w:rsid w:val="008C16CF"/>
    <w:rsid w:val="008C1D8B"/>
    <w:rsid w:val="008C1DB2"/>
    <w:rsid w:val="008C1F63"/>
    <w:rsid w:val="008C2027"/>
    <w:rsid w:val="008C26CB"/>
    <w:rsid w:val="008C2BA8"/>
    <w:rsid w:val="008C2DA2"/>
    <w:rsid w:val="008C38CF"/>
    <w:rsid w:val="008C3C74"/>
    <w:rsid w:val="008C5181"/>
    <w:rsid w:val="008C531C"/>
    <w:rsid w:val="008C5AFD"/>
    <w:rsid w:val="008C62D8"/>
    <w:rsid w:val="008C68D2"/>
    <w:rsid w:val="008C6A49"/>
    <w:rsid w:val="008C6A55"/>
    <w:rsid w:val="008C6A5D"/>
    <w:rsid w:val="008C758F"/>
    <w:rsid w:val="008C7832"/>
    <w:rsid w:val="008C7878"/>
    <w:rsid w:val="008C7BEE"/>
    <w:rsid w:val="008D026D"/>
    <w:rsid w:val="008D0275"/>
    <w:rsid w:val="008D0330"/>
    <w:rsid w:val="008D1019"/>
    <w:rsid w:val="008D10A9"/>
    <w:rsid w:val="008D1277"/>
    <w:rsid w:val="008D1A49"/>
    <w:rsid w:val="008D1C31"/>
    <w:rsid w:val="008D1F2A"/>
    <w:rsid w:val="008D24BB"/>
    <w:rsid w:val="008D2756"/>
    <w:rsid w:val="008D28F7"/>
    <w:rsid w:val="008D3BD7"/>
    <w:rsid w:val="008D4266"/>
    <w:rsid w:val="008D4733"/>
    <w:rsid w:val="008D4D60"/>
    <w:rsid w:val="008D4F70"/>
    <w:rsid w:val="008D5D26"/>
    <w:rsid w:val="008D5FE7"/>
    <w:rsid w:val="008D69D3"/>
    <w:rsid w:val="008D71DA"/>
    <w:rsid w:val="008E0AF1"/>
    <w:rsid w:val="008E0D60"/>
    <w:rsid w:val="008E1A7F"/>
    <w:rsid w:val="008E1F26"/>
    <w:rsid w:val="008E2F64"/>
    <w:rsid w:val="008E31EB"/>
    <w:rsid w:val="008E34BB"/>
    <w:rsid w:val="008E4670"/>
    <w:rsid w:val="008E48E0"/>
    <w:rsid w:val="008E4AA8"/>
    <w:rsid w:val="008E4E4B"/>
    <w:rsid w:val="008E5459"/>
    <w:rsid w:val="008E66F4"/>
    <w:rsid w:val="008E6809"/>
    <w:rsid w:val="008E6B0A"/>
    <w:rsid w:val="008E74F0"/>
    <w:rsid w:val="008E7890"/>
    <w:rsid w:val="008E78A3"/>
    <w:rsid w:val="008E797C"/>
    <w:rsid w:val="008E7F8E"/>
    <w:rsid w:val="008F026E"/>
    <w:rsid w:val="008F0983"/>
    <w:rsid w:val="008F0C64"/>
    <w:rsid w:val="008F0E0C"/>
    <w:rsid w:val="008F1591"/>
    <w:rsid w:val="008F18E6"/>
    <w:rsid w:val="008F2E48"/>
    <w:rsid w:val="008F2FA4"/>
    <w:rsid w:val="008F374C"/>
    <w:rsid w:val="008F38CC"/>
    <w:rsid w:val="008F3B0F"/>
    <w:rsid w:val="008F467F"/>
    <w:rsid w:val="008F541E"/>
    <w:rsid w:val="008F5CCA"/>
    <w:rsid w:val="008F5E1F"/>
    <w:rsid w:val="008F5FD8"/>
    <w:rsid w:val="008F61CF"/>
    <w:rsid w:val="008F63F7"/>
    <w:rsid w:val="008F6911"/>
    <w:rsid w:val="008F6C10"/>
    <w:rsid w:val="008F6CF5"/>
    <w:rsid w:val="008F7327"/>
    <w:rsid w:val="008F7377"/>
    <w:rsid w:val="008F7558"/>
    <w:rsid w:val="008F7E0E"/>
    <w:rsid w:val="008F7EB2"/>
    <w:rsid w:val="00900744"/>
    <w:rsid w:val="00900ABF"/>
    <w:rsid w:val="009012A9"/>
    <w:rsid w:val="00901444"/>
    <w:rsid w:val="0090156F"/>
    <w:rsid w:val="009016B9"/>
    <w:rsid w:val="009019BE"/>
    <w:rsid w:val="00901DED"/>
    <w:rsid w:val="00902154"/>
    <w:rsid w:val="009025D4"/>
    <w:rsid w:val="00902A1B"/>
    <w:rsid w:val="009030DD"/>
    <w:rsid w:val="00903444"/>
    <w:rsid w:val="00903559"/>
    <w:rsid w:val="00903854"/>
    <w:rsid w:val="00903B9F"/>
    <w:rsid w:val="00903D9A"/>
    <w:rsid w:val="00903E35"/>
    <w:rsid w:val="00904BBB"/>
    <w:rsid w:val="00904ED2"/>
    <w:rsid w:val="009057A9"/>
    <w:rsid w:val="009057FB"/>
    <w:rsid w:val="0090593B"/>
    <w:rsid w:val="00905B83"/>
    <w:rsid w:val="00905BE0"/>
    <w:rsid w:val="00905C7B"/>
    <w:rsid w:val="00906025"/>
    <w:rsid w:val="009064C1"/>
    <w:rsid w:val="00906557"/>
    <w:rsid w:val="00906577"/>
    <w:rsid w:val="009068B8"/>
    <w:rsid w:val="009069A3"/>
    <w:rsid w:val="009071D5"/>
    <w:rsid w:val="00907427"/>
    <w:rsid w:val="0090795D"/>
    <w:rsid w:val="009102CB"/>
    <w:rsid w:val="00910937"/>
    <w:rsid w:val="0091106D"/>
    <w:rsid w:val="009114C8"/>
    <w:rsid w:val="009118DD"/>
    <w:rsid w:val="00911F57"/>
    <w:rsid w:val="00912486"/>
    <w:rsid w:val="009126A4"/>
    <w:rsid w:val="00912860"/>
    <w:rsid w:val="00912F67"/>
    <w:rsid w:val="009130FF"/>
    <w:rsid w:val="009132F5"/>
    <w:rsid w:val="00913319"/>
    <w:rsid w:val="00913321"/>
    <w:rsid w:val="00913792"/>
    <w:rsid w:val="00913D5D"/>
    <w:rsid w:val="00914012"/>
    <w:rsid w:val="00914A9A"/>
    <w:rsid w:val="00914C4A"/>
    <w:rsid w:val="00914D6C"/>
    <w:rsid w:val="0091511C"/>
    <w:rsid w:val="00915EA7"/>
    <w:rsid w:val="00916208"/>
    <w:rsid w:val="00916994"/>
    <w:rsid w:val="00916B5B"/>
    <w:rsid w:val="00917599"/>
    <w:rsid w:val="00917ABF"/>
    <w:rsid w:val="00917D5E"/>
    <w:rsid w:val="00917EBB"/>
    <w:rsid w:val="009205F2"/>
    <w:rsid w:val="0092079A"/>
    <w:rsid w:val="00920DE6"/>
    <w:rsid w:val="0092110E"/>
    <w:rsid w:val="0092180E"/>
    <w:rsid w:val="00921BFD"/>
    <w:rsid w:val="00921C30"/>
    <w:rsid w:val="00921E44"/>
    <w:rsid w:val="00921FBE"/>
    <w:rsid w:val="00922F5D"/>
    <w:rsid w:val="00923D92"/>
    <w:rsid w:val="009240E4"/>
    <w:rsid w:val="0092472A"/>
    <w:rsid w:val="00924AB3"/>
    <w:rsid w:val="00924C91"/>
    <w:rsid w:val="00924FDD"/>
    <w:rsid w:val="00925D58"/>
    <w:rsid w:val="00925E43"/>
    <w:rsid w:val="00925E87"/>
    <w:rsid w:val="00925F38"/>
    <w:rsid w:val="009276F2"/>
    <w:rsid w:val="0092777E"/>
    <w:rsid w:val="00927907"/>
    <w:rsid w:val="00927D47"/>
    <w:rsid w:val="00927F69"/>
    <w:rsid w:val="0093037A"/>
    <w:rsid w:val="00930586"/>
    <w:rsid w:val="0093094D"/>
    <w:rsid w:val="00930FF2"/>
    <w:rsid w:val="0093106D"/>
    <w:rsid w:val="00931071"/>
    <w:rsid w:val="009311F4"/>
    <w:rsid w:val="0093139A"/>
    <w:rsid w:val="0093161A"/>
    <w:rsid w:val="00931C63"/>
    <w:rsid w:val="00932314"/>
    <w:rsid w:val="0093257F"/>
    <w:rsid w:val="00932C48"/>
    <w:rsid w:val="00932E24"/>
    <w:rsid w:val="00932F64"/>
    <w:rsid w:val="009337A5"/>
    <w:rsid w:val="00934A7C"/>
    <w:rsid w:val="00934D6D"/>
    <w:rsid w:val="0093549A"/>
    <w:rsid w:val="00935E36"/>
    <w:rsid w:val="0093611D"/>
    <w:rsid w:val="00936C71"/>
    <w:rsid w:val="00936E7B"/>
    <w:rsid w:val="00940BFF"/>
    <w:rsid w:val="00940D32"/>
    <w:rsid w:val="00941736"/>
    <w:rsid w:val="00941A66"/>
    <w:rsid w:val="00941BDA"/>
    <w:rsid w:val="00942186"/>
    <w:rsid w:val="009422AA"/>
    <w:rsid w:val="009424D2"/>
    <w:rsid w:val="0094268E"/>
    <w:rsid w:val="00943394"/>
    <w:rsid w:val="009438ED"/>
    <w:rsid w:val="0094452D"/>
    <w:rsid w:val="00944B9C"/>
    <w:rsid w:val="00945160"/>
    <w:rsid w:val="009451F2"/>
    <w:rsid w:val="00945831"/>
    <w:rsid w:val="009459E4"/>
    <w:rsid w:val="00945C78"/>
    <w:rsid w:val="00947A6B"/>
    <w:rsid w:val="00947B33"/>
    <w:rsid w:val="00950DC6"/>
    <w:rsid w:val="009510F9"/>
    <w:rsid w:val="009514ED"/>
    <w:rsid w:val="0095180E"/>
    <w:rsid w:val="00951887"/>
    <w:rsid w:val="009518FD"/>
    <w:rsid w:val="00951C92"/>
    <w:rsid w:val="009521EE"/>
    <w:rsid w:val="00952288"/>
    <w:rsid w:val="009525C9"/>
    <w:rsid w:val="00952F9F"/>
    <w:rsid w:val="009530E7"/>
    <w:rsid w:val="0095326D"/>
    <w:rsid w:val="00953865"/>
    <w:rsid w:val="00953913"/>
    <w:rsid w:val="0095427F"/>
    <w:rsid w:val="00954937"/>
    <w:rsid w:val="00955B28"/>
    <w:rsid w:val="00955E1F"/>
    <w:rsid w:val="00956362"/>
    <w:rsid w:val="00956835"/>
    <w:rsid w:val="0095697F"/>
    <w:rsid w:val="00956A40"/>
    <w:rsid w:val="00956DBE"/>
    <w:rsid w:val="00957DB4"/>
    <w:rsid w:val="00960593"/>
    <w:rsid w:val="00960C39"/>
    <w:rsid w:val="00960C84"/>
    <w:rsid w:val="00961656"/>
    <w:rsid w:val="00961AA6"/>
    <w:rsid w:val="00961BF5"/>
    <w:rsid w:val="00961D27"/>
    <w:rsid w:val="00962204"/>
    <w:rsid w:val="00962571"/>
    <w:rsid w:val="0096266C"/>
    <w:rsid w:val="009627F3"/>
    <w:rsid w:val="00962A7B"/>
    <w:rsid w:val="00962F70"/>
    <w:rsid w:val="009630C6"/>
    <w:rsid w:val="0096356A"/>
    <w:rsid w:val="00963EA3"/>
    <w:rsid w:val="0096505C"/>
    <w:rsid w:val="00965881"/>
    <w:rsid w:val="00965E58"/>
    <w:rsid w:val="00966316"/>
    <w:rsid w:val="009666A6"/>
    <w:rsid w:val="00966E08"/>
    <w:rsid w:val="00966F4E"/>
    <w:rsid w:val="00967505"/>
    <w:rsid w:val="00967FE8"/>
    <w:rsid w:val="0097015C"/>
    <w:rsid w:val="00970206"/>
    <w:rsid w:val="00970273"/>
    <w:rsid w:val="0097134F"/>
    <w:rsid w:val="00971BDB"/>
    <w:rsid w:val="009721AB"/>
    <w:rsid w:val="009722ED"/>
    <w:rsid w:val="00972C76"/>
    <w:rsid w:val="00972E23"/>
    <w:rsid w:val="00972F7D"/>
    <w:rsid w:val="00973200"/>
    <w:rsid w:val="009737E8"/>
    <w:rsid w:val="00973B9B"/>
    <w:rsid w:val="0097406E"/>
    <w:rsid w:val="009741CB"/>
    <w:rsid w:val="0097467A"/>
    <w:rsid w:val="0097497B"/>
    <w:rsid w:val="00975212"/>
    <w:rsid w:val="0097524E"/>
    <w:rsid w:val="0097548C"/>
    <w:rsid w:val="009758A8"/>
    <w:rsid w:val="00975C15"/>
    <w:rsid w:val="00976185"/>
    <w:rsid w:val="00976863"/>
    <w:rsid w:val="00977FE7"/>
    <w:rsid w:val="00980215"/>
    <w:rsid w:val="0098045F"/>
    <w:rsid w:val="009805DB"/>
    <w:rsid w:val="00980C52"/>
    <w:rsid w:val="00981505"/>
    <w:rsid w:val="00981B23"/>
    <w:rsid w:val="00982911"/>
    <w:rsid w:val="00982D93"/>
    <w:rsid w:val="0098310D"/>
    <w:rsid w:val="00983CA1"/>
    <w:rsid w:val="00983D6F"/>
    <w:rsid w:val="009842B4"/>
    <w:rsid w:val="0098444B"/>
    <w:rsid w:val="00984850"/>
    <w:rsid w:val="009848A4"/>
    <w:rsid w:val="009853F8"/>
    <w:rsid w:val="0098571D"/>
    <w:rsid w:val="009860FF"/>
    <w:rsid w:val="00986664"/>
    <w:rsid w:val="00986B1E"/>
    <w:rsid w:val="00986D2C"/>
    <w:rsid w:val="00986E65"/>
    <w:rsid w:val="00987E0F"/>
    <w:rsid w:val="00990BDC"/>
    <w:rsid w:val="0099173D"/>
    <w:rsid w:val="00991EAB"/>
    <w:rsid w:val="00992257"/>
    <w:rsid w:val="00992B8C"/>
    <w:rsid w:val="00993859"/>
    <w:rsid w:val="00993DFF"/>
    <w:rsid w:val="00994336"/>
    <w:rsid w:val="00995121"/>
    <w:rsid w:val="0099522D"/>
    <w:rsid w:val="0099561A"/>
    <w:rsid w:val="00995834"/>
    <w:rsid w:val="00995DB9"/>
    <w:rsid w:val="0099610F"/>
    <w:rsid w:val="009962F3"/>
    <w:rsid w:val="00996801"/>
    <w:rsid w:val="0099708A"/>
    <w:rsid w:val="009971D2"/>
    <w:rsid w:val="009975FD"/>
    <w:rsid w:val="00997845"/>
    <w:rsid w:val="00997E60"/>
    <w:rsid w:val="009A04DE"/>
    <w:rsid w:val="009A0BB9"/>
    <w:rsid w:val="009A0EF6"/>
    <w:rsid w:val="009A11E1"/>
    <w:rsid w:val="009A1553"/>
    <w:rsid w:val="009A18C3"/>
    <w:rsid w:val="009A2012"/>
    <w:rsid w:val="009A22EA"/>
    <w:rsid w:val="009A265A"/>
    <w:rsid w:val="009A2D3D"/>
    <w:rsid w:val="009A2E3A"/>
    <w:rsid w:val="009A2F2A"/>
    <w:rsid w:val="009A38E7"/>
    <w:rsid w:val="009A3BAB"/>
    <w:rsid w:val="009A514D"/>
    <w:rsid w:val="009A6731"/>
    <w:rsid w:val="009A7132"/>
    <w:rsid w:val="009B00C5"/>
    <w:rsid w:val="009B0115"/>
    <w:rsid w:val="009B1294"/>
    <w:rsid w:val="009B18F6"/>
    <w:rsid w:val="009B1B4D"/>
    <w:rsid w:val="009B1F95"/>
    <w:rsid w:val="009B23C9"/>
    <w:rsid w:val="009B2E35"/>
    <w:rsid w:val="009B328C"/>
    <w:rsid w:val="009B3D2A"/>
    <w:rsid w:val="009B439D"/>
    <w:rsid w:val="009B4DEC"/>
    <w:rsid w:val="009B5D5B"/>
    <w:rsid w:val="009B6766"/>
    <w:rsid w:val="009B6774"/>
    <w:rsid w:val="009B7D37"/>
    <w:rsid w:val="009C094B"/>
    <w:rsid w:val="009C10EC"/>
    <w:rsid w:val="009C1796"/>
    <w:rsid w:val="009C1B6F"/>
    <w:rsid w:val="009C3C28"/>
    <w:rsid w:val="009C3DE5"/>
    <w:rsid w:val="009C476A"/>
    <w:rsid w:val="009C4786"/>
    <w:rsid w:val="009C47ED"/>
    <w:rsid w:val="009C4B12"/>
    <w:rsid w:val="009C4E12"/>
    <w:rsid w:val="009C5161"/>
    <w:rsid w:val="009C5538"/>
    <w:rsid w:val="009C555C"/>
    <w:rsid w:val="009C5F80"/>
    <w:rsid w:val="009C6470"/>
    <w:rsid w:val="009C6774"/>
    <w:rsid w:val="009C702A"/>
    <w:rsid w:val="009C70DC"/>
    <w:rsid w:val="009C7F33"/>
    <w:rsid w:val="009D0069"/>
    <w:rsid w:val="009D043C"/>
    <w:rsid w:val="009D046B"/>
    <w:rsid w:val="009D07C8"/>
    <w:rsid w:val="009D2492"/>
    <w:rsid w:val="009D2913"/>
    <w:rsid w:val="009D3000"/>
    <w:rsid w:val="009D322C"/>
    <w:rsid w:val="009D356E"/>
    <w:rsid w:val="009D3A80"/>
    <w:rsid w:val="009D41AE"/>
    <w:rsid w:val="009D46DB"/>
    <w:rsid w:val="009D496D"/>
    <w:rsid w:val="009D4C0D"/>
    <w:rsid w:val="009D51F6"/>
    <w:rsid w:val="009D52F8"/>
    <w:rsid w:val="009D593E"/>
    <w:rsid w:val="009D5B6E"/>
    <w:rsid w:val="009D5F65"/>
    <w:rsid w:val="009D60E4"/>
    <w:rsid w:val="009D6565"/>
    <w:rsid w:val="009D69C7"/>
    <w:rsid w:val="009D7800"/>
    <w:rsid w:val="009E0094"/>
    <w:rsid w:val="009E07B6"/>
    <w:rsid w:val="009E0CD5"/>
    <w:rsid w:val="009E146E"/>
    <w:rsid w:val="009E1C0F"/>
    <w:rsid w:val="009E22D9"/>
    <w:rsid w:val="009E377D"/>
    <w:rsid w:val="009E3A58"/>
    <w:rsid w:val="009E3D6A"/>
    <w:rsid w:val="009E3E4D"/>
    <w:rsid w:val="009E463F"/>
    <w:rsid w:val="009E46D2"/>
    <w:rsid w:val="009E47A6"/>
    <w:rsid w:val="009E49C1"/>
    <w:rsid w:val="009E53DF"/>
    <w:rsid w:val="009E5582"/>
    <w:rsid w:val="009E59D9"/>
    <w:rsid w:val="009E5A57"/>
    <w:rsid w:val="009E61F0"/>
    <w:rsid w:val="009E6798"/>
    <w:rsid w:val="009E68F0"/>
    <w:rsid w:val="009E69DC"/>
    <w:rsid w:val="009E6A32"/>
    <w:rsid w:val="009E6F46"/>
    <w:rsid w:val="009E72FC"/>
    <w:rsid w:val="009E76BD"/>
    <w:rsid w:val="009E7819"/>
    <w:rsid w:val="009E7D81"/>
    <w:rsid w:val="009E7F41"/>
    <w:rsid w:val="009E7FB4"/>
    <w:rsid w:val="009F00EC"/>
    <w:rsid w:val="009F02D8"/>
    <w:rsid w:val="009F0732"/>
    <w:rsid w:val="009F077A"/>
    <w:rsid w:val="009F086A"/>
    <w:rsid w:val="009F0889"/>
    <w:rsid w:val="009F1E73"/>
    <w:rsid w:val="009F1F04"/>
    <w:rsid w:val="009F1FD9"/>
    <w:rsid w:val="009F29A5"/>
    <w:rsid w:val="009F2FB9"/>
    <w:rsid w:val="009F3135"/>
    <w:rsid w:val="009F3667"/>
    <w:rsid w:val="009F432C"/>
    <w:rsid w:val="009F4CED"/>
    <w:rsid w:val="009F6C69"/>
    <w:rsid w:val="009F6ECF"/>
    <w:rsid w:val="009F6F00"/>
    <w:rsid w:val="009F7D3E"/>
    <w:rsid w:val="009F7DDB"/>
    <w:rsid w:val="00A014F9"/>
    <w:rsid w:val="00A01BC7"/>
    <w:rsid w:val="00A0288D"/>
    <w:rsid w:val="00A02949"/>
    <w:rsid w:val="00A02C2D"/>
    <w:rsid w:val="00A03238"/>
    <w:rsid w:val="00A039E1"/>
    <w:rsid w:val="00A0499E"/>
    <w:rsid w:val="00A050D0"/>
    <w:rsid w:val="00A05A63"/>
    <w:rsid w:val="00A05CF3"/>
    <w:rsid w:val="00A05E86"/>
    <w:rsid w:val="00A05ED0"/>
    <w:rsid w:val="00A06281"/>
    <w:rsid w:val="00A06D57"/>
    <w:rsid w:val="00A07756"/>
    <w:rsid w:val="00A07897"/>
    <w:rsid w:val="00A07A03"/>
    <w:rsid w:val="00A07EF7"/>
    <w:rsid w:val="00A07FCE"/>
    <w:rsid w:val="00A105B5"/>
    <w:rsid w:val="00A1087D"/>
    <w:rsid w:val="00A114F2"/>
    <w:rsid w:val="00A1222A"/>
    <w:rsid w:val="00A12374"/>
    <w:rsid w:val="00A12417"/>
    <w:rsid w:val="00A12455"/>
    <w:rsid w:val="00A12A78"/>
    <w:rsid w:val="00A13DBF"/>
    <w:rsid w:val="00A1438A"/>
    <w:rsid w:val="00A14734"/>
    <w:rsid w:val="00A1536C"/>
    <w:rsid w:val="00A154DB"/>
    <w:rsid w:val="00A15713"/>
    <w:rsid w:val="00A15EA0"/>
    <w:rsid w:val="00A16EC5"/>
    <w:rsid w:val="00A16FC2"/>
    <w:rsid w:val="00A173E2"/>
    <w:rsid w:val="00A17B36"/>
    <w:rsid w:val="00A17D52"/>
    <w:rsid w:val="00A205F0"/>
    <w:rsid w:val="00A20698"/>
    <w:rsid w:val="00A20936"/>
    <w:rsid w:val="00A20C56"/>
    <w:rsid w:val="00A217B0"/>
    <w:rsid w:val="00A2184A"/>
    <w:rsid w:val="00A21A7A"/>
    <w:rsid w:val="00A21B83"/>
    <w:rsid w:val="00A21BFC"/>
    <w:rsid w:val="00A21FC3"/>
    <w:rsid w:val="00A22168"/>
    <w:rsid w:val="00A22526"/>
    <w:rsid w:val="00A228FF"/>
    <w:rsid w:val="00A22D42"/>
    <w:rsid w:val="00A232A3"/>
    <w:rsid w:val="00A23355"/>
    <w:rsid w:val="00A23FA3"/>
    <w:rsid w:val="00A240BC"/>
    <w:rsid w:val="00A242CC"/>
    <w:rsid w:val="00A24B2F"/>
    <w:rsid w:val="00A25717"/>
    <w:rsid w:val="00A25CDC"/>
    <w:rsid w:val="00A25EF2"/>
    <w:rsid w:val="00A26276"/>
    <w:rsid w:val="00A2646E"/>
    <w:rsid w:val="00A26517"/>
    <w:rsid w:val="00A27BF4"/>
    <w:rsid w:val="00A27D6A"/>
    <w:rsid w:val="00A27D85"/>
    <w:rsid w:val="00A30354"/>
    <w:rsid w:val="00A309C1"/>
    <w:rsid w:val="00A315A5"/>
    <w:rsid w:val="00A31891"/>
    <w:rsid w:val="00A3198D"/>
    <w:rsid w:val="00A31F27"/>
    <w:rsid w:val="00A320F3"/>
    <w:rsid w:val="00A3297B"/>
    <w:rsid w:val="00A32AF2"/>
    <w:rsid w:val="00A32B77"/>
    <w:rsid w:val="00A32D12"/>
    <w:rsid w:val="00A3308A"/>
    <w:rsid w:val="00A332BF"/>
    <w:rsid w:val="00A33587"/>
    <w:rsid w:val="00A339DF"/>
    <w:rsid w:val="00A3429D"/>
    <w:rsid w:val="00A342BF"/>
    <w:rsid w:val="00A34358"/>
    <w:rsid w:val="00A34611"/>
    <w:rsid w:val="00A34A79"/>
    <w:rsid w:val="00A34AFB"/>
    <w:rsid w:val="00A34B29"/>
    <w:rsid w:val="00A34D7B"/>
    <w:rsid w:val="00A35464"/>
    <w:rsid w:val="00A356E9"/>
    <w:rsid w:val="00A35843"/>
    <w:rsid w:val="00A36929"/>
    <w:rsid w:val="00A36A2D"/>
    <w:rsid w:val="00A36AE6"/>
    <w:rsid w:val="00A36C83"/>
    <w:rsid w:val="00A36D8F"/>
    <w:rsid w:val="00A37041"/>
    <w:rsid w:val="00A3764E"/>
    <w:rsid w:val="00A402D2"/>
    <w:rsid w:val="00A40599"/>
    <w:rsid w:val="00A40AF0"/>
    <w:rsid w:val="00A40C45"/>
    <w:rsid w:val="00A413CB"/>
    <w:rsid w:val="00A427B5"/>
    <w:rsid w:val="00A429AC"/>
    <w:rsid w:val="00A42A07"/>
    <w:rsid w:val="00A42BC5"/>
    <w:rsid w:val="00A443B4"/>
    <w:rsid w:val="00A446BB"/>
    <w:rsid w:val="00A44BAB"/>
    <w:rsid w:val="00A44DBC"/>
    <w:rsid w:val="00A452B5"/>
    <w:rsid w:val="00A45453"/>
    <w:rsid w:val="00A4547F"/>
    <w:rsid w:val="00A4558E"/>
    <w:rsid w:val="00A455F6"/>
    <w:rsid w:val="00A4572A"/>
    <w:rsid w:val="00A461AE"/>
    <w:rsid w:val="00A46541"/>
    <w:rsid w:val="00A46D37"/>
    <w:rsid w:val="00A472FC"/>
    <w:rsid w:val="00A50022"/>
    <w:rsid w:val="00A5026B"/>
    <w:rsid w:val="00A50F06"/>
    <w:rsid w:val="00A51BC8"/>
    <w:rsid w:val="00A51DB6"/>
    <w:rsid w:val="00A522C2"/>
    <w:rsid w:val="00A52648"/>
    <w:rsid w:val="00A5286C"/>
    <w:rsid w:val="00A5287B"/>
    <w:rsid w:val="00A52C45"/>
    <w:rsid w:val="00A53016"/>
    <w:rsid w:val="00A54327"/>
    <w:rsid w:val="00A54B4D"/>
    <w:rsid w:val="00A5548C"/>
    <w:rsid w:val="00A56237"/>
    <w:rsid w:val="00A565BA"/>
    <w:rsid w:val="00A566F3"/>
    <w:rsid w:val="00A56980"/>
    <w:rsid w:val="00A56BCE"/>
    <w:rsid w:val="00A570F2"/>
    <w:rsid w:val="00A57938"/>
    <w:rsid w:val="00A60234"/>
    <w:rsid w:val="00A60ED2"/>
    <w:rsid w:val="00A61273"/>
    <w:rsid w:val="00A6142E"/>
    <w:rsid w:val="00A61C4A"/>
    <w:rsid w:val="00A625B6"/>
    <w:rsid w:val="00A62B0C"/>
    <w:rsid w:val="00A64070"/>
    <w:rsid w:val="00A64623"/>
    <w:rsid w:val="00A649D9"/>
    <w:rsid w:val="00A65045"/>
    <w:rsid w:val="00A65326"/>
    <w:rsid w:val="00A65C27"/>
    <w:rsid w:val="00A663CA"/>
    <w:rsid w:val="00A666F6"/>
    <w:rsid w:val="00A66841"/>
    <w:rsid w:val="00A67208"/>
    <w:rsid w:val="00A67419"/>
    <w:rsid w:val="00A67E52"/>
    <w:rsid w:val="00A7050D"/>
    <w:rsid w:val="00A707FD"/>
    <w:rsid w:val="00A7096A"/>
    <w:rsid w:val="00A70A91"/>
    <w:rsid w:val="00A7111C"/>
    <w:rsid w:val="00A71293"/>
    <w:rsid w:val="00A71DE5"/>
    <w:rsid w:val="00A7202D"/>
    <w:rsid w:val="00A72195"/>
    <w:rsid w:val="00A72967"/>
    <w:rsid w:val="00A72CAC"/>
    <w:rsid w:val="00A73090"/>
    <w:rsid w:val="00A730D9"/>
    <w:rsid w:val="00A73946"/>
    <w:rsid w:val="00A74881"/>
    <w:rsid w:val="00A7504A"/>
    <w:rsid w:val="00A755E0"/>
    <w:rsid w:val="00A75D78"/>
    <w:rsid w:val="00A76DB5"/>
    <w:rsid w:val="00A774DD"/>
    <w:rsid w:val="00A77C92"/>
    <w:rsid w:val="00A77D32"/>
    <w:rsid w:val="00A8011E"/>
    <w:rsid w:val="00A80542"/>
    <w:rsid w:val="00A80560"/>
    <w:rsid w:val="00A8081E"/>
    <w:rsid w:val="00A80D06"/>
    <w:rsid w:val="00A81241"/>
    <w:rsid w:val="00A8163E"/>
    <w:rsid w:val="00A82906"/>
    <w:rsid w:val="00A82BBA"/>
    <w:rsid w:val="00A8326E"/>
    <w:rsid w:val="00A833D6"/>
    <w:rsid w:val="00A8446D"/>
    <w:rsid w:val="00A846C8"/>
    <w:rsid w:val="00A85066"/>
    <w:rsid w:val="00A855AC"/>
    <w:rsid w:val="00A85DD6"/>
    <w:rsid w:val="00A8721A"/>
    <w:rsid w:val="00A87F49"/>
    <w:rsid w:val="00A90022"/>
    <w:rsid w:val="00A907A0"/>
    <w:rsid w:val="00A907B8"/>
    <w:rsid w:val="00A91375"/>
    <w:rsid w:val="00A91716"/>
    <w:rsid w:val="00A91A58"/>
    <w:rsid w:val="00A920B0"/>
    <w:rsid w:val="00A9243B"/>
    <w:rsid w:val="00A924B7"/>
    <w:rsid w:val="00A929CE"/>
    <w:rsid w:val="00A932FC"/>
    <w:rsid w:val="00A93A0A"/>
    <w:rsid w:val="00A93AC0"/>
    <w:rsid w:val="00A94224"/>
    <w:rsid w:val="00A9462C"/>
    <w:rsid w:val="00A9490F"/>
    <w:rsid w:val="00A94E80"/>
    <w:rsid w:val="00A951F3"/>
    <w:rsid w:val="00A9551C"/>
    <w:rsid w:val="00A957CA"/>
    <w:rsid w:val="00A95DE0"/>
    <w:rsid w:val="00A961EF"/>
    <w:rsid w:val="00A965B7"/>
    <w:rsid w:val="00A96C64"/>
    <w:rsid w:val="00A96FA0"/>
    <w:rsid w:val="00A97A25"/>
    <w:rsid w:val="00A97B5F"/>
    <w:rsid w:val="00AA085C"/>
    <w:rsid w:val="00AA118C"/>
    <w:rsid w:val="00AA1333"/>
    <w:rsid w:val="00AA1DF4"/>
    <w:rsid w:val="00AA2025"/>
    <w:rsid w:val="00AA2205"/>
    <w:rsid w:val="00AA22F0"/>
    <w:rsid w:val="00AA2ABB"/>
    <w:rsid w:val="00AA2C85"/>
    <w:rsid w:val="00AA323B"/>
    <w:rsid w:val="00AA35AF"/>
    <w:rsid w:val="00AA3F3F"/>
    <w:rsid w:val="00AA447F"/>
    <w:rsid w:val="00AA489B"/>
    <w:rsid w:val="00AA4DD7"/>
    <w:rsid w:val="00AA4DF5"/>
    <w:rsid w:val="00AA4E8E"/>
    <w:rsid w:val="00AA5115"/>
    <w:rsid w:val="00AA539E"/>
    <w:rsid w:val="00AA58E6"/>
    <w:rsid w:val="00AA5E2B"/>
    <w:rsid w:val="00AA6536"/>
    <w:rsid w:val="00AA721E"/>
    <w:rsid w:val="00AA7EC0"/>
    <w:rsid w:val="00AB0371"/>
    <w:rsid w:val="00AB0415"/>
    <w:rsid w:val="00AB0667"/>
    <w:rsid w:val="00AB06A9"/>
    <w:rsid w:val="00AB0719"/>
    <w:rsid w:val="00AB079B"/>
    <w:rsid w:val="00AB10CE"/>
    <w:rsid w:val="00AB16C3"/>
    <w:rsid w:val="00AB1DDE"/>
    <w:rsid w:val="00AB1F9D"/>
    <w:rsid w:val="00AB28E9"/>
    <w:rsid w:val="00AB3202"/>
    <w:rsid w:val="00AB403C"/>
    <w:rsid w:val="00AB4CAC"/>
    <w:rsid w:val="00AB4D2F"/>
    <w:rsid w:val="00AB4DB5"/>
    <w:rsid w:val="00AB50FC"/>
    <w:rsid w:val="00AB533A"/>
    <w:rsid w:val="00AB5620"/>
    <w:rsid w:val="00AB61AD"/>
    <w:rsid w:val="00AB743B"/>
    <w:rsid w:val="00AC0FD9"/>
    <w:rsid w:val="00AC0FE1"/>
    <w:rsid w:val="00AC12D3"/>
    <w:rsid w:val="00AC1B9B"/>
    <w:rsid w:val="00AC2438"/>
    <w:rsid w:val="00AC24BE"/>
    <w:rsid w:val="00AC2A60"/>
    <w:rsid w:val="00AC2AF5"/>
    <w:rsid w:val="00AC2DB0"/>
    <w:rsid w:val="00AC2FA0"/>
    <w:rsid w:val="00AC33B6"/>
    <w:rsid w:val="00AC39DA"/>
    <w:rsid w:val="00AC3CAA"/>
    <w:rsid w:val="00AC4BD1"/>
    <w:rsid w:val="00AC54FA"/>
    <w:rsid w:val="00AC5880"/>
    <w:rsid w:val="00AC6362"/>
    <w:rsid w:val="00AC66D4"/>
    <w:rsid w:val="00AC68E6"/>
    <w:rsid w:val="00AC6988"/>
    <w:rsid w:val="00AC69AB"/>
    <w:rsid w:val="00AC6CB6"/>
    <w:rsid w:val="00AC6DB8"/>
    <w:rsid w:val="00AC7221"/>
    <w:rsid w:val="00AC7392"/>
    <w:rsid w:val="00AC747D"/>
    <w:rsid w:val="00AC7F1D"/>
    <w:rsid w:val="00AD012F"/>
    <w:rsid w:val="00AD02ED"/>
    <w:rsid w:val="00AD0361"/>
    <w:rsid w:val="00AD0C15"/>
    <w:rsid w:val="00AD1582"/>
    <w:rsid w:val="00AD2CC1"/>
    <w:rsid w:val="00AD3F95"/>
    <w:rsid w:val="00AD40E9"/>
    <w:rsid w:val="00AD55DC"/>
    <w:rsid w:val="00AD5CC0"/>
    <w:rsid w:val="00AD63A3"/>
    <w:rsid w:val="00AD67FB"/>
    <w:rsid w:val="00AD6DBF"/>
    <w:rsid w:val="00AD7130"/>
    <w:rsid w:val="00AE0C51"/>
    <w:rsid w:val="00AE1A50"/>
    <w:rsid w:val="00AE27F8"/>
    <w:rsid w:val="00AE2F81"/>
    <w:rsid w:val="00AE30BB"/>
    <w:rsid w:val="00AE33E9"/>
    <w:rsid w:val="00AE3619"/>
    <w:rsid w:val="00AE4CBA"/>
    <w:rsid w:val="00AE4CFD"/>
    <w:rsid w:val="00AE504B"/>
    <w:rsid w:val="00AE5B29"/>
    <w:rsid w:val="00AE5B36"/>
    <w:rsid w:val="00AE5B93"/>
    <w:rsid w:val="00AE7345"/>
    <w:rsid w:val="00AE77BB"/>
    <w:rsid w:val="00AE7B4B"/>
    <w:rsid w:val="00AE7DCF"/>
    <w:rsid w:val="00AF04D8"/>
    <w:rsid w:val="00AF117C"/>
    <w:rsid w:val="00AF179D"/>
    <w:rsid w:val="00AF26B4"/>
    <w:rsid w:val="00AF278A"/>
    <w:rsid w:val="00AF2A11"/>
    <w:rsid w:val="00AF3025"/>
    <w:rsid w:val="00AF3734"/>
    <w:rsid w:val="00AF3879"/>
    <w:rsid w:val="00AF39A3"/>
    <w:rsid w:val="00AF39A9"/>
    <w:rsid w:val="00AF4BCE"/>
    <w:rsid w:val="00AF6C9E"/>
    <w:rsid w:val="00AF767A"/>
    <w:rsid w:val="00AF7A64"/>
    <w:rsid w:val="00AF7C2A"/>
    <w:rsid w:val="00AF7D44"/>
    <w:rsid w:val="00B002FC"/>
    <w:rsid w:val="00B00307"/>
    <w:rsid w:val="00B003B7"/>
    <w:rsid w:val="00B00F5E"/>
    <w:rsid w:val="00B01534"/>
    <w:rsid w:val="00B01896"/>
    <w:rsid w:val="00B01BA5"/>
    <w:rsid w:val="00B01BE3"/>
    <w:rsid w:val="00B01D62"/>
    <w:rsid w:val="00B01E57"/>
    <w:rsid w:val="00B01F18"/>
    <w:rsid w:val="00B01F61"/>
    <w:rsid w:val="00B020D1"/>
    <w:rsid w:val="00B0278E"/>
    <w:rsid w:val="00B02978"/>
    <w:rsid w:val="00B029B6"/>
    <w:rsid w:val="00B02DC4"/>
    <w:rsid w:val="00B030A2"/>
    <w:rsid w:val="00B03862"/>
    <w:rsid w:val="00B039EC"/>
    <w:rsid w:val="00B04024"/>
    <w:rsid w:val="00B0434D"/>
    <w:rsid w:val="00B0456D"/>
    <w:rsid w:val="00B04998"/>
    <w:rsid w:val="00B052F6"/>
    <w:rsid w:val="00B059AD"/>
    <w:rsid w:val="00B05C31"/>
    <w:rsid w:val="00B05C9E"/>
    <w:rsid w:val="00B05FDA"/>
    <w:rsid w:val="00B06B7D"/>
    <w:rsid w:val="00B06D01"/>
    <w:rsid w:val="00B0779B"/>
    <w:rsid w:val="00B0797D"/>
    <w:rsid w:val="00B105C4"/>
    <w:rsid w:val="00B106F4"/>
    <w:rsid w:val="00B108C0"/>
    <w:rsid w:val="00B114DE"/>
    <w:rsid w:val="00B11859"/>
    <w:rsid w:val="00B11AB3"/>
    <w:rsid w:val="00B11BB7"/>
    <w:rsid w:val="00B128CB"/>
    <w:rsid w:val="00B1311F"/>
    <w:rsid w:val="00B13C51"/>
    <w:rsid w:val="00B14292"/>
    <w:rsid w:val="00B148F1"/>
    <w:rsid w:val="00B1492C"/>
    <w:rsid w:val="00B14A67"/>
    <w:rsid w:val="00B14E4F"/>
    <w:rsid w:val="00B15309"/>
    <w:rsid w:val="00B15BCC"/>
    <w:rsid w:val="00B162E1"/>
    <w:rsid w:val="00B168F6"/>
    <w:rsid w:val="00B170A9"/>
    <w:rsid w:val="00B170C1"/>
    <w:rsid w:val="00B17930"/>
    <w:rsid w:val="00B17CAA"/>
    <w:rsid w:val="00B202FA"/>
    <w:rsid w:val="00B20598"/>
    <w:rsid w:val="00B21685"/>
    <w:rsid w:val="00B21A2D"/>
    <w:rsid w:val="00B21E6C"/>
    <w:rsid w:val="00B22907"/>
    <w:rsid w:val="00B22987"/>
    <w:rsid w:val="00B22BA5"/>
    <w:rsid w:val="00B22EE2"/>
    <w:rsid w:val="00B233B6"/>
    <w:rsid w:val="00B23415"/>
    <w:rsid w:val="00B23AFD"/>
    <w:rsid w:val="00B23FB6"/>
    <w:rsid w:val="00B2480C"/>
    <w:rsid w:val="00B249C0"/>
    <w:rsid w:val="00B25173"/>
    <w:rsid w:val="00B25254"/>
    <w:rsid w:val="00B25618"/>
    <w:rsid w:val="00B26B81"/>
    <w:rsid w:val="00B30903"/>
    <w:rsid w:val="00B30A24"/>
    <w:rsid w:val="00B30C19"/>
    <w:rsid w:val="00B3168C"/>
    <w:rsid w:val="00B31F27"/>
    <w:rsid w:val="00B3225D"/>
    <w:rsid w:val="00B32978"/>
    <w:rsid w:val="00B33AC5"/>
    <w:rsid w:val="00B33B32"/>
    <w:rsid w:val="00B33B9B"/>
    <w:rsid w:val="00B33D56"/>
    <w:rsid w:val="00B34165"/>
    <w:rsid w:val="00B3418B"/>
    <w:rsid w:val="00B34AF8"/>
    <w:rsid w:val="00B35694"/>
    <w:rsid w:val="00B35FCB"/>
    <w:rsid w:val="00B360FC"/>
    <w:rsid w:val="00B36297"/>
    <w:rsid w:val="00B3679F"/>
    <w:rsid w:val="00B367E2"/>
    <w:rsid w:val="00B36AF7"/>
    <w:rsid w:val="00B37492"/>
    <w:rsid w:val="00B40227"/>
    <w:rsid w:val="00B40807"/>
    <w:rsid w:val="00B40956"/>
    <w:rsid w:val="00B40A4D"/>
    <w:rsid w:val="00B41A41"/>
    <w:rsid w:val="00B41A7F"/>
    <w:rsid w:val="00B41D79"/>
    <w:rsid w:val="00B41D9D"/>
    <w:rsid w:val="00B423BB"/>
    <w:rsid w:val="00B426C4"/>
    <w:rsid w:val="00B43111"/>
    <w:rsid w:val="00B43163"/>
    <w:rsid w:val="00B433C1"/>
    <w:rsid w:val="00B436CA"/>
    <w:rsid w:val="00B43AF9"/>
    <w:rsid w:val="00B43EB9"/>
    <w:rsid w:val="00B4563D"/>
    <w:rsid w:val="00B463E1"/>
    <w:rsid w:val="00B46590"/>
    <w:rsid w:val="00B46D82"/>
    <w:rsid w:val="00B46F71"/>
    <w:rsid w:val="00B46FE3"/>
    <w:rsid w:val="00B4747A"/>
    <w:rsid w:val="00B478F1"/>
    <w:rsid w:val="00B47BAD"/>
    <w:rsid w:val="00B510FE"/>
    <w:rsid w:val="00B516D2"/>
    <w:rsid w:val="00B51A1F"/>
    <w:rsid w:val="00B52070"/>
    <w:rsid w:val="00B520B6"/>
    <w:rsid w:val="00B52596"/>
    <w:rsid w:val="00B5282A"/>
    <w:rsid w:val="00B528DE"/>
    <w:rsid w:val="00B52FD1"/>
    <w:rsid w:val="00B5346F"/>
    <w:rsid w:val="00B53529"/>
    <w:rsid w:val="00B53F6F"/>
    <w:rsid w:val="00B5441E"/>
    <w:rsid w:val="00B54506"/>
    <w:rsid w:val="00B5476C"/>
    <w:rsid w:val="00B5495F"/>
    <w:rsid w:val="00B54BBA"/>
    <w:rsid w:val="00B550C8"/>
    <w:rsid w:val="00B552A5"/>
    <w:rsid w:val="00B558B0"/>
    <w:rsid w:val="00B560DA"/>
    <w:rsid w:val="00B56353"/>
    <w:rsid w:val="00B56BA4"/>
    <w:rsid w:val="00B56F1D"/>
    <w:rsid w:val="00B57708"/>
    <w:rsid w:val="00B603D3"/>
    <w:rsid w:val="00B603E6"/>
    <w:rsid w:val="00B61137"/>
    <w:rsid w:val="00B611F3"/>
    <w:rsid w:val="00B618F7"/>
    <w:rsid w:val="00B61DE5"/>
    <w:rsid w:val="00B62311"/>
    <w:rsid w:val="00B62E11"/>
    <w:rsid w:val="00B62ED3"/>
    <w:rsid w:val="00B63A98"/>
    <w:rsid w:val="00B64833"/>
    <w:rsid w:val="00B64BDB"/>
    <w:rsid w:val="00B64E63"/>
    <w:rsid w:val="00B64EB1"/>
    <w:rsid w:val="00B65419"/>
    <w:rsid w:val="00B6554B"/>
    <w:rsid w:val="00B656CB"/>
    <w:rsid w:val="00B656E5"/>
    <w:rsid w:val="00B65C1C"/>
    <w:rsid w:val="00B671DA"/>
    <w:rsid w:val="00B67E1A"/>
    <w:rsid w:val="00B71562"/>
    <w:rsid w:val="00B7175C"/>
    <w:rsid w:val="00B71E55"/>
    <w:rsid w:val="00B72443"/>
    <w:rsid w:val="00B73241"/>
    <w:rsid w:val="00B7363D"/>
    <w:rsid w:val="00B73C1C"/>
    <w:rsid w:val="00B74080"/>
    <w:rsid w:val="00B740D2"/>
    <w:rsid w:val="00B74D13"/>
    <w:rsid w:val="00B75E96"/>
    <w:rsid w:val="00B76C0D"/>
    <w:rsid w:val="00B774E4"/>
    <w:rsid w:val="00B775B3"/>
    <w:rsid w:val="00B77708"/>
    <w:rsid w:val="00B8028D"/>
    <w:rsid w:val="00B80845"/>
    <w:rsid w:val="00B809D9"/>
    <w:rsid w:val="00B809DF"/>
    <w:rsid w:val="00B809F9"/>
    <w:rsid w:val="00B80B1E"/>
    <w:rsid w:val="00B80EF0"/>
    <w:rsid w:val="00B811AA"/>
    <w:rsid w:val="00B8130C"/>
    <w:rsid w:val="00B81AC5"/>
    <w:rsid w:val="00B81CF8"/>
    <w:rsid w:val="00B821EE"/>
    <w:rsid w:val="00B825C0"/>
    <w:rsid w:val="00B82DFE"/>
    <w:rsid w:val="00B82EFE"/>
    <w:rsid w:val="00B8311D"/>
    <w:rsid w:val="00B83EAF"/>
    <w:rsid w:val="00B84B24"/>
    <w:rsid w:val="00B84F4B"/>
    <w:rsid w:val="00B858FF"/>
    <w:rsid w:val="00B85DE0"/>
    <w:rsid w:val="00B86037"/>
    <w:rsid w:val="00B86350"/>
    <w:rsid w:val="00B86829"/>
    <w:rsid w:val="00B86B28"/>
    <w:rsid w:val="00B86DFD"/>
    <w:rsid w:val="00B878FC"/>
    <w:rsid w:val="00B902E9"/>
    <w:rsid w:val="00B903B6"/>
    <w:rsid w:val="00B911F0"/>
    <w:rsid w:val="00B91560"/>
    <w:rsid w:val="00B91A94"/>
    <w:rsid w:val="00B91DE4"/>
    <w:rsid w:val="00B91F0E"/>
    <w:rsid w:val="00B91FBB"/>
    <w:rsid w:val="00B92734"/>
    <w:rsid w:val="00B92748"/>
    <w:rsid w:val="00B928D9"/>
    <w:rsid w:val="00B9313B"/>
    <w:rsid w:val="00B93218"/>
    <w:rsid w:val="00B93784"/>
    <w:rsid w:val="00B93D6C"/>
    <w:rsid w:val="00B93F1D"/>
    <w:rsid w:val="00B94C88"/>
    <w:rsid w:val="00B951F8"/>
    <w:rsid w:val="00B95763"/>
    <w:rsid w:val="00B961ED"/>
    <w:rsid w:val="00B96496"/>
    <w:rsid w:val="00B96C10"/>
    <w:rsid w:val="00B973DB"/>
    <w:rsid w:val="00B97E59"/>
    <w:rsid w:val="00BA0258"/>
    <w:rsid w:val="00BA0360"/>
    <w:rsid w:val="00BA1297"/>
    <w:rsid w:val="00BA15A1"/>
    <w:rsid w:val="00BA16E4"/>
    <w:rsid w:val="00BA2092"/>
    <w:rsid w:val="00BA2C4B"/>
    <w:rsid w:val="00BA3515"/>
    <w:rsid w:val="00BA37BA"/>
    <w:rsid w:val="00BA3A17"/>
    <w:rsid w:val="00BA446C"/>
    <w:rsid w:val="00BA5063"/>
    <w:rsid w:val="00BA515C"/>
    <w:rsid w:val="00BA5624"/>
    <w:rsid w:val="00BA58FA"/>
    <w:rsid w:val="00BA59A6"/>
    <w:rsid w:val="00BA5A06"/>
    <w:rsid w:val="00BA5BE3"/>
    <w:rsid w:val="00BA5EEC"/>
    <w:rsid w:val="00BA62AF"/>
    <w:rsid w:val="00BA631C"/>
    <w:rsid w:val="00BA63D5"/>
    <w:rsid w:val="00BA6A69"/>
    <w:rsid w:val="00BA6D04"/>
    <w:rsid w:val="00BA7FEC"/>
    <w:rsid w:val="00BB00AF"/>
    <w:rsid w:val="00BB0BA1"/>
    <w:rsid w:val="00BB1437"/>
    <w:rsid w:val="00BB16CB"/>
    <w:rsid w:val="00BB254A"/>
    <w:rsid w:val="00BB2B2F"/>
    <w:rsid w:val="00BB32E7"/>
    <w:rsid w:val="00BB37F4"/>
    <w:rsid w:val="00BB3C6B"/>
    <w:rsid w:val="00BB4028"/>
    <w:rsid w:val="00BB429B"/>
    <w:rsid w:val="00BB443F"/>
    <w:rsid w:val="00BB4609"/>
    <w:rsid w:val="00BB4780"/>
    <w:rsid w:val="00BB4B3D"/>
    <w:rsid w:val="00BB58DC"/>
    <w:rsid w:val="00BB5EBA"/>
    <w:rsid w:val="00BB63D6"/>
    <w:rsid w:val="00BB644E"/>
    <w:rsid w:val="00BB7331"/>
    <w:rsid w:val="00BB73D9"/>
    <w:rsid w:val="00BB7935"/>
    <w:rsid w:val="00BC091A"/>
    <w:rsid w:val="00BC0D18"/>
    <w:rsid w:val="00BC0EEC"/>
    <w:rsid w:val="00BC1126"/>
    <w:rsid w:val="00BC12E8"/>
    <w:rsid w:val="00BC1341"/>
    <w:rsid w:val="00BC13A6"/>
    <w:rsid w:val="00BC175E"/>
    <w:rsid w:val="00BC1B19"/>
    <w:rsid w:val="00BC2763"/>
    <w:rsid w:val="00BC35A8"/>
    <w:rsid w:val="00BC43CB"/>
    <w:rsid w:val="00BC49C0"/>
    <w:rsid w:val="00BC4CD7"/>
    <w:rsid w:val="00BC4D36"/>
    <w:rsid w:val="00BC4ED1"/>
    <w:rsid w:val="00BC4F67"/>
    <w:rsid w:val="00BC5506"/>
    <w:rsid w:val="00BC6314"/>
    <w:rsid w:val="00BC6868"/>
    <w:rsid w:val="00BC6AA4"/>
    <w:rsid w:val="00BC6AD7"/>
    <w:rsid w:val="00BC70B6"/>
    <w:rsid w:val="00BC7E6B"/>
    <w:rsid w:val="00BD02F7"/>
    <w:rsid w:val="00BD1CA9"/>
    <w:rsid w:val="00BD1F9C"/>
    <w:rsid w:val="00BD2416"/>
    <w:rsid w:val="00BD25C7"/>
    <w:rsid w:val="00BD2F95"/>
    <w:rsid w:val="00BD39C3"/>
    <w:rsid w:val="00BD419D"/>
    <w:rsid w:val="00BD436D"/>
    <w:rsid w:val="00BD4915"/>
    <w:rsid w:val="00BD4A26"/>
    <w:rsid w:val="00BD508B"/>
    <w:rsid w:val="00BD54F8"/>
    <w:rsid w:val="00BD5930"/>
    <w:rsid w:val="00BD5C5B"/>
    <w:rsid w:val="00BD682E"/>
    <w:rsid w:val="00BD6EF1"/>
    <w:rsid w:val="00BD70EA"/>
    <w:rsid w:val="00BD7650"/>
    <w:rsid w:val="00BE023C"/>
    <w:rsid w:val="00BE0E7D"/>
    <w:rsid w:val="00BE10F8"/>
    <w:rsid w:val="00BE1132"/>
    <w:rsid w:val="00BE119F"/>
    <w:rsid w:val="00BE1571"/>
    <w:rsid w:val="00BE1852"/>
    <w:rsid w:val="00BE28DC"/>
    <w:rsid w:val="00BE2DD3"/>
    <w:rsid w:val="00BE2EDB"/>
    <w:rsid w:val="00BE36B3"/>
    <w:rsid w:val="00BE36C0"/>
    <w:rsid w:val="00BE3AA3"/>
    <w:rsid w:val="00BE3B0F"/>
    <w:rsid w:val="00BE3E9C"/>
    <w:rsid w:val="00BE45C8"/>
    <w:rsid w:val="00BE45D8"/>
    <w:rsid w:val="00BE461E"/>
    <w:rsid w:val="00BE462F"/>
    <w:rsid w:val="00BE4748"/>
    <w:rsid w:val="00BE4E41"/>
    <w:rsid w:val="00BE550E"/>
    <w:rsid w:val="00BE5A83"/>
    <w:rsid w:val="00BE664A"/>
    <w:rsid w:val="00BE677E"/>
    <w:rsid w:val="00BE6928"/>
    <w:rsid w:val="00BE6BE4"/>
    <w:rsid w:val="00BE6F3C"/>
    <w:rsid w:val="00BE72BE"/>
    <w:rsid w:val="00BE7377"/>
    <w:rsid w:val="00BE738A"/>
    <w:rsid w:val="00BE7948"/>
    <w:rsid w:val="00BF010D"/>
    <w:rsid w:val="00BF096C"/>
    <w:rsid w:val="00BF0BD8"/>
    <w:rsid w:val="00BF0F78"/>
    <w:rsid w:val="00BF0FB3"/>
    <w:rsid w:val="00BF13C1"/>
    <w:rsid w:val="00BF1AE0"/>
    <w:rsid w:val="00BF2349"/>
    <w:rsid w:val="00BF2553"/>
    <w:rsid w:val="00BF3136"/>
    <w:rsid w:val="00BF349C"/>
    <w:rsid w:val="00BF4060"/>
    <w:rsid w:val="00BF5978"/>
    <w:rsid w:val="00BF59A7"/>
    <w:rsid w:val="00BF6447"/>
    <w:rsid w:val="00BF74A2"/>
    <w:rsid w:val="00BF74A6"/>
    <w:rsid w:val="00BF79DB"/>
    <w:rsid w:val="00C001DB"/>
    <w:rsid w:val="00C008C7"/>
    <w:rsid w:val="00C009A5"/>
    <w:rsid w:val="00C00A28"/>
    <w:rsid w:val="00C00ED7"/>
    <w:rsid w:val="00C01D24"/>
    <w:rsid w:val="00C0299E"/>
    <w:rsid w:val="00C029B0"/>
    <w:rsid w:val="00C03181"/>
    <w:rsid w:val="00C04D99"/>
    <w:rsid w:val="00C05EC9"/>
    <w:rsid w:val="00C0695E"/>
    <w:rsid w:val="00C06E2E"/>
    <w:rsid w:val="00C06EDC"/>
    <w:rsid w:val="00C078A1"/>
    <w:rsid w:val="00C106D3"/>
    <w:rsid w:val="00C10D9D"/>
    <w:rsid w:val="00C13235"/>
    <w:rsid w:val="00C13837"/>
    <w:rsid w:val="00C13A1C"/>
    <w:rsid w:val="00C147E7"/>
    <w:rsid w:val="00C14EB3"/>
    <w:rsid w:val="00C14F67"/>
    <w:rsid w:val="00C156BB"/>
    <w:rsid w:val="00C15F9F"/>
    <w:rsid w:val="00C161F1"/>
    <w:rsid w:val="00C16331"/>
    <w:rsid w:val="00C16B75"/>
    <w:rsid w:val="00C16F0A"/>
    <w:rsid w:val="00C16F0C"/>
    <w:rsid w:val="00C17162"/>
    <w:rsid w:val="00C20EA6"/>
    <w:rsid w:val="00C2100B"/>
    <w:rsid w:val="00C21BF9"/>
    <w:rsid w:val="00C21F28"/>
    <w:rsid w:val="00C222A5"/>
    <w:rsid w:val="00C23312"/>
    <w:rsid w:val="00C242A1"/>
    <w:rsid w:val="00C246A3"/>
    <w:rsid w:val="00C253A4"/>
    <w:rsid w:val="00C259D9"/>
    <w:rsid w:val="00C25AAC"/>
    <w:rsid w:val="00C26BB7"/>
    <w:rsid w:val="00C30003"/>
    <w:rsid w:val="00C30734"/>
    <w:rsid w:val="00C30B00"/>
    <w:rsid w:val="00C313B5"/>
    <w:rsid w:val="00C31785"/>
    <w:rsid w:val="00C3213F"/>
    <w:rsid w:val="00C32368"/>
    <w:rsid w:val="00C3269F"/>
    <w:rsid w:val="00C3279E"/>
    <w:rsid w:val="00C328A1"/>
    <w:rsid w:val="00C32FD1"/>
    <w:rsid w:val="00C330DC"/>
    <w:rsid w:val="00C33B70"/>
    <w:rsid w:val="00C340E0"/>
    <w:rsid w:val="00C346F0"/>
    <w:rsid w:val="00C3494C"/>
    <w:rsid w:val="00C34D9F"/>
    <w:rsid w:val="00C353B9"/>
    <w:rsid w:val="00C35A19"/>
    <w:rsid w:val="00C35FDA"/>
    <w:rsid w:val="00C361D3"/>
    <w:rsid w:val="00C365BB"/>
    <w:rsid w:val="00C365FE"/>
    <w:rsid w:val="00C36628"/>
    <w:rsid w:val="00C3666B"/>
    <w:rsid w:val="00C366DA"/>
    <w:rsid w:val="00C36B68"/>
    <w:rsid w:val="00C36DC5"/>
    <w:rsid w:val="00C370A6"/>
    <w:rsid w:val="00C3755D"/>
    <w:rsid w:val="00C377B7"/>
    <w:rsid w:val="00C4016B"/>
    <w:rsid w:val="00C40985"/>
    <w:rsid w:val="00C40AD2"/>
    <w:rsid w:val="00C41DA4"/>
    <w:rsid w:val="00C431B7"/>
    <w:rsid w:val="00C43A6D"/>
    <w:rsid w:val="00C43F65"/>
    <w:rsid w:val="00C4513D"/>
    <w:rsid w:val="00C45D3F"/>
    <w:rsid w:val="00C4670C"/>
    <w:rsid w:val="00C46C78"/>
    <w:rsid w:val="00C47181"/>
    <w:rsid w:val="00C475ED"/>
    <w:rsid w:val="00C479AD"/>
    <w:rsid w:val="00C47FA4"/>
    <w:rsid w:val="00C50699"/>
    <w:rsid w:val="00C50D89"/>
    <w:rsid w:val="00C513A4"/>
    <w:rsid w:val="00C51547"/>
    <w:rsid w:val="00C51A35"/>
    <w:rsid w:val="00C51BF2"/>
    <w:rsid w:val="00C51C26"/>
    <w:rsid w:val="00C51C3F"/>
    <w:rsid w:val="00C523E1"/>
    <w:rsid w:val="00C5396F"/>
    <w:rsid w:val="00C54346"/>
    <w:rsid w:val="00C544EF"/>
    <w:rsid w:val="00C5492F"/>
    <w:rsid w:val="00C54D55"/>
    <w:rsid w:val="00C557D4"/>
    <w:rsid w:val="00C55B69"/>
    <w:rsid w:val="00C55CC1"/>
    <w:rsid w:val="00C56F42"/>
    <w:rsid w:val="00C57031"/>
    <w:rsid w:val="00C5739E"/>
    <w:rsid w:val="00C6001B"/>
    <w:rsid w:val="00C60C55"/>
    <w:rsid w:val="00C61197"/>
    <w:rsid w:val="00C61308"/>
    <w:rsid w:val="00C6174C"/>
    <w:rsid w:val="00C618FE"/>
    <w:rsid w:val="00C61A3B"/>
    <w:rsid w:val="00C61EBE"/>
    <w:rsid w:val="00C62DC6"/>
    <w:rsid w:val="00C62F44"/>
    <w:rsid w:val="00C63164"/>
    <w:rsid w:val="00C634B5"/>
    <w:rsid w:val="00C6395C"/>
    <w:rsid w:val="00C639B0"/>
    <w:rsid w:val="00C63E97"/>
    <w:rsid w:val="00C645FB"/>
    <w:rsid w:val="00C64A28"/>
    <w:rsid w:val="00C6520C"/>
    <w:rsid w:val="00C6550F"/>
    <w:rsid w:val="00C65709"/>
    <w:rsid w:val="00C659F3"/>
    <w:rsid w:val="00C65D1B"/>
    <w:rsid w:val="00C668FA"/>
    <w:rsid w:val="00C66CF5"/>
    <w:rsid w:val="00C66D80"/>
    <w:rsid w:val="00C67945"/>
    <w:rsid w:val="00C70693"/>
    <w:rsid w:val="00C70864"/>
    <w:rsid w:val="00C70B97"/>
    <w:rsid w:val="00C70EF8"/>
    <w:rsid w:val="00C71171"/>
    <w:rsid w:val="00C713EC"/>
    <w:rsid w:val="00C71BCE"/>
    <w:rsid w:val="00C71FD4"/>
    <w:rsid w:val="00C72384"/>
    <w:rsid w:val="00C72523"/>
    <w:rsid w:val="00C740C2"/>
    <w:rsid w:val="00C74243"/>
    <w:rsid w:val="00C7474C"/>
    <w:rsid w:val="00C74F0C"/>
    <w:rsid w:val="00C7566A"/>
    <w:rsid w:val="00C75797"/>
    <w:rsid w:val="00C757B2"/>
    <w:rsid w:val="00C7582D"/>
    <w:rsid w:val="00C75873"/>
    <w:rsid w:val="00C75B0A"/>
    <w:rsid w:val="00C76CF3"/>
    <w:rsid w:val="00C77659"/>
    <w:rsid w:val="00C77A11"/>
    <w:rsid w:val="00C77A38"/>
    <w:rsid w:val="00C77EEA"/>
    <w:rsid w:val="00C8036E"/>
    <w:rsid w:val="00C80919"/>
    <w:rsid w:val="00C80B36"/>
    <w:rsid w:val="00C82106"/>
    <w:rsid w:val="00C822EF"/>
    <w:rsid w:val="00C8234C"/>
    <w:rsid w:val="00C82888"/>
    <w:rsid w:val="00C828A2"/>
    <w:rsid w:val="00C83F4E"/>
    <w:rsid w:val="00C843C6"/>
    <w:rsid w:val="00C850DB"/>
    <w:rsid w:val="00C852BD"/>
    <w:rsid w:val="00C85C47"/>
    <w:rsid w:val="00C862B7"/>
    <w:rsid w:val="00C86699"/>
    <w:rsid w:val="00C87706"/>
    <w:rsid w:val="00C87D78"/>
    <w:rsid w:val="00C87E89"/>
    <w:rsid w:val="00C900B1"/>
    <w:rsid w:val="00C90154"/>
    <w:rsid w:val="00C901B1"/>
    <w:rsid w:val="00C90384"/>
    <w:rsid w:val="00C9101A"/>
    <w:rsid w:val="00C911EA"/>
    <w:rsid w:val="00C91250"/>
    <w:rsid w:val="00C9173A"/>
    <w:rsid w:val="00C918ED"/>
    <w:rsid w:val="00C91B16"/>
    <w:rsid w:val="00C91EB1"/>
    <w:rsid w:val="00C922A5"/>
    <w:rsid w:val="00C9238C"/>
    <w:rsid w:val="00C92FC8"/>
    <w:rsid w:val="00C93415"/>
    <w:rsid w:val="00C9465D"/>
    <w:rsid w:val="00C9480D"/>
    <w:rsid w:val="00C948CB"/>
    <w:rsid w:val="00C94F37"/>
    <w:rsid w:val="00C9564B"/>
    <w:rsid w:val="00C956B7"/>
    <w:rsid w:val="00C95A64"/>
    <w:rsid w:val="00C96424"/>
    <w:rsid w:val="00C96624"/>
    <w:rsid w:val="00C97302"/>
    <w:rsid w:val="00C97B51"/>
    <w:rsid w:val="00C97EF8"/>
    <w:rsid w:val="00CA0AED"/>
    <w:rsid w:val="00CA143D"/>
    <w:rsid w:val="00CA1655"/>
    <w:rsid w:val="00CA18E6"/>
    <w:rsid w:val="00CA1D57"/>
    <w:rsid w:val="00CA21E9"/>
    <w:rsid w:val="00CA3199"/>
    <w:rsid w:val="00CA351D"/>
    <w:rsid w:val="00CA39C9"/>
    <w:rsid w:val="00CA3D60"/>
    <w:rsid w:val="00CA4046"/>
    <w:rsid w:val="00CA45ED"/>
    <w:rsid w:val="00CA4932"/>
    <w:rsid w:val="00CA5136"/>
    <w:rsid w:val="00CA52F5"/>
    <w:rsid w:val="00CA55DB"/>
    <w:rsid w:val="00CA55F5"/>
    <w:rsid w:val="00CA5DC7"/>
    <w:rsid w:val="00CA6399"/>
    <w:rsid w:val="00CA643C"/>
    <w:rsid w:val="00CA66FD"/>
    <w:rsid w:val="00CA6D73"/>
    <w:rsid w:val="00CB0488"/>
    <w:rsid w:val="00CB19FA"/>
    <w:rsid w:val="00CB1ACA"/>
    <w:rsid w:val="00CB20E5"/>
    <w:rsid w:val="00CB26EA"/>
    <w:rsid w:val="00CB298C"/>
    <w:rsid w:val="00CB3D41"/>
    <w:rsid w:val="00CB485F"/>
    <w:rsid w:val="00CB4CAC"/>
    <w:rsid w:val="00CB4F2C"/>
    <w:rsid w:val="00CB5732"/>
    <w:rsid w:val="00CB6B46"/>
    <w:rsid w:val="00CB7097"/>
    <w:rsid w:val="00CB74BB"/>
    <w:rsid w:val="00CB7B83"/>
    <w:rsid w:val="00CC0040"/>
    <w:rsid w:val="00CC06E9"/>
    <w:rsid w:val="00CC0D70"/>
    <w:rsid w:val="00CC1100"/>
    <w:rsid w:val="00CC12AE"/>
    <w:rsid w:val="00CC1355"/>
    <w:rsid w:val="00CC136D"/>
    <w:rsid w:val="00CC1B16"/>
    <w:rsid w:val="00CC1BA9"/>
    <w:rsid w:val="00CC244E"/>
    <w:rsid w:val="00CC26A9"/>
    <w:rsid w:val="00CC270B"/>
    <w:rsid w:val="00CC2AD5"/>
    <w:rsid w:val="00CC3735"/>
    <w:rsid w:val="00CC409F"/>
    <w:rsid w:val="00CC4D58"/>
    <w:rsid w:val="00CC4EA5"/>
    <w:rsid w:val="00CC5509"/>
    <w:rsid w:val="00CC69C2"/>
    <w:rsid w:val="00CC6DE5"/>
    <w:rsid w:val="00CC7019"/>
    <w:rsid w:val="00CC7080"/>
    <w:rsid w:val="00CC754D"/>
    <w:rsid w:val="00CC7579"/>
    <w:rsid w:val="00CC7804"/>
    <w:rsid w:val="00CC7BDE"/>
    <w:rsid w:val="00CD0C35"/>
    <w:rsid w:val="00CD13FC"/>
    <w:rsid w:val="00CD1869"/>
    <w:rsid w:val="00CD19A2"/>
    <w:rsid w:val="00CD1CA0"/>
    <w:rsid w:val="00CD3F4A"/>
    <w:rsid w:val="00CD421B"/>
    <w:rsid w:val="00CD43AD"/>
    <w:rsid w:val="00CD43EE"/>
    <w:rsid w:val="00CD45F7"/>
    <w:rsid w:val="00CD4AA8"/>
    <w:rsid w:val="00CD4BCC"/>
    <w:rsid w:val="00CD4ED1"/>
    <w:rsid w:val="00CD5365"/>
    <w:rsid w:val="00CD53F8"/>
    <w:rsid w:val="00CD5485"/>
    <w:rsid w:val="00CD548C"/>
    <w:rsid w:val="00CD558E"/>
    <w:rsid w:val="00CD55F3"/>
    <w:rsid w:val="00CD5941"/>
    <w:rsid w:val="00CD5B5E"/>
    <w:rsid w:val="00CD5C67"/>
    <w:rsid w:val="00CD5FB4"/>
    <w:rsid w:val="00CD5FF8"/>
    <w:rsid w:val="00CD6487"/>
    <w:rsid w:val="00CD649B"/>
    <w:rsid w:val="00CD64EF"/>
    <w:rsid w:val="00CD653B"/>
    <w:rsid w:val="00CD6FDE"/>
    <w:rsid w:val="00CE003D"/>
    <w:rsid w:val="00CE0104"/>
    <w:rsid w:val="00CE0396"/>
    <w:rsid w:val="00CE03B8"/>
    <w:rsid w:val="00CE077D"/>
    <w:rsid w:val="00CE128D"/>
    <w:rsid w:val="00CE1A3F"/>
    <w:rsid w:val="00CE221D"/>
    <w:rsid w:val="00CE2C07"/>
    <w:rsid w:val="00CE3188"/>
    <w:rsid w:val="00CE31E5"/>
    <w:rsid w:val="00CE3B56"/>
    <w:rsid w:val="00CE47BA"/>
    <w:rsid w:val="00CE4903"/>
    <w:rsid w:val="00CE4FEC"/>
    <w:rsid w:val="00CE514F"/>
    <w:rsid w:val="00CE59BE"/>
    <w:rsid w:val="00CE5ACA"/>
    <w:rsid w:val="00CE5BFE"/>
    <w:rsid w:val="00CE5C22"/>
    <w:rsid w:val="00CE5C91"/>
    <w:rsid w:val="00CE6CE3"/>
    <w:rsid w:val="00CE6F73"/>
    <w:rsid w:val="00CE77F8"/>
    <w:rsid w:val="00CE7A86"/>
    <w:rsid w:val="00CE7AFE"/>
    <w:rsid w:val="00CE7DB9"/>
    <w:rsid w:val="00CF049C"/>
    <w:rsid w:val="00CF04C8"/>
    <w:rsid w:val="00CF04E0"/>
    <w:rsid w:val="00CF06EC"/>
    <w:rsid w:val="00CF1270"/>
    <w:rsid w:val="00CF23AF"/>
    <w:rsid w:val="00CF27B4"/>
    <w:rsid w:val="00CF2E0A"/>
    <w:rsid w:val="00CF3333"/>
    <w:rsid w:val="00CF333A"/>
    <w:rsid w:val="00CF348A"/>
    <w:rsid w:val="00CF3961"/>
    <w:rsid w:val="00CF3CD3"/>
    <w:rsid w:val="00CF423E"/>
    <w:rsid w:val="00CF43C0"/>
    <w:rsid w:val="00CF4727"/>
    <w:rsid w:val="00CF5268"/>
    <w:rsid w:val="00CF54AE"/>
    <w:rsid w:val="00CF585F"/>
    <w:rsid w:val="00CF592E"/>
    <w:rsid w:val="00CF5F47"/>
    <w:rsid w:val="00CF64BF"/>
    <w:rsid w:val="00CF6678"/>
    <w:rsid w:val="00CF6762"/>
    <w:rsid w:val="00CF6A14"/>
    <w:rsid w:val="00CF6AC4"/>
    <w:rsid w:val="00CF6C76"/>
    <w:rsid w:val="00CF6E6B"/>
    <w:rsid w:val="00CF72C9"/>
    <w:rsid w:val="00CF72D2"/>
    <w:rsid w:val="00CF7D98"/>
    <w:rsid w:val="00D00218"/>
    <w:rsid w:val="00D00607"/>
    <w:rsid w:val="00D02640"/>
    <w:rsid w:val="00D02B76"/>
    <w:rsid w:val="00D02E1D"/>
    <w:rsid w:val="00D031BC"/>
    <w:rsid w:val="00D036B4"/>
    <w:rsid w:val="00D0414D"/>
    <w:rsid w:val="00D04635"/>
    <w:rsid w:val="00D04D59"/>
    <w:rsid w:val="00D0505A"/>
    <w:rsid w:val="00D05184"/>
    <w:rsid w:val="00D0529E"/>
    <w:rsid w:val="00D052EC"/>
    <w:rsid w:val="00D05E0B"/>
    <w:rsid w:val="00D069EB"/>
    <w:rsid w:val="00D06B78"/>
    <w:rsid w:val="00D06EB3"/>
    <w:rsid w:val="00D076BC"/>
    <w:rsid w:val="00D07B33"/>
    <w:rsid w:val="00D1039A"/>
    <w:rsid w:val="00D10472"/>
    <w:rsid w:val="00D1092C"/>
    <w:rsid w:val="00D10DB0"/>
    <w:rsid w:val="00D11206"/>
    <w:rsid w:val="00D118D7"/>
    <w:rsid w:val="00D11F3E"/>
    <w:rsid w:val="00D12084"/>
    <w:rsid w:val="00D1247E"/>
    <w:rsid w:val="00D12D9F"/>
    <w:rsid w:val="00D14028"/>
    <w:rsid w:val="00D14A72"/>
    <w:rsid w:val="00D14D12"/>
    <w:rsid w:val="00D1509F"/>
    <w:rsid w:val="00D1534E"/>
    <w:rsid w:val="00D15982"/>
    <w:rsid w:val="00D15AEA"/>
    <w:rsid w:val="00D15E37"/>
    <w:rsid w:val="00D15FE4"/>
    <w:rsid w:val="00D168B6"/>
    <w:rsid w:val="00D16A07"/>
    <w:rsid w:val="00D16DD1"/>
    <w:rsid w:val="00D16DFF"/>
    <w:rsid w:val="00D17117"/>
    <w:rsid w:val="00D173E6"/>
    <w:rsid w:val="00D17979"/>
    <w:rsid w:val="00D17A90"/>
    <w:rsid w:val="00D17B61"/>
    <w:rsid w:val="00D17F7D"/>
    <w:rsid w:val="00D20166"/>
    <w:rsid w:val="00D20B7D"/>
    <w:rsid w:val="00D20C0C"/>
    <w:rsid w:val="00D21279"/>
    <w:rsid w:val="00D2222E"/>
    <w:rsid w:val="00D23152"/>
    <w:rsid w:val="00D2329D"/>
    <w:rsid w:val="00D232E1"/>
    <w:rsid w:val="00D234C6"/>
    <w:rsid w:val="00D23575"/>
    <w:rsid w:val="00D237BB"/>
    <w:rsid w:val="00D238D6"/>
    <w:rsid w:val="00D23D30"/>
    <w:rsid w:val="00D23FC7"/>
    <w:rsid w:val="00D24407"/>
    <w:rsid w:val="00D2440C"/>
    <w:rsid w:val="00D2457F"/>
    <w:rsid w:val="00D248C5"/>
    <w:rsid w:val="00D24E43"/>
    <w:rsid w:val="00D24E6B"/>
    <w:rsid w:val="00D25809"/>
    <w:rsid w:val="00D258DA"/>
    <w:rsid w:val="00D25C2A"/>
    <w:rsid w:val="00D25C58"/>
    <w:rsid w:val="00D2670F"/>
    <w:rsid w:val="00D26A0F"/>
    <w:rsid w:val="00D26AAB"/>
    <w:rsid w:val="00D3039A"/>
    <w:rsid w:val="00D304AD"/>
    <w:rsid w:val="00D312E5"/>
    <w:rsid w:val="00D317F2"/>
    <w:rsid w:val="00D32132"/>
    <w:rsid w:val="00D32403"/>
    <w:rsid w:val="00D32563"/>
    <w:rsid w:val="00D32AF5"/>
    <w:rsid w:val="00D32D9A"/>
    <w:rsid w:val="00D32FFE"/>
    <w:rsid w:val="00D3342C"/>
    <w:rsid w:val="00D348B6"/>
    <w:rsid w:val="00D34C7B"/>
    <w:rsid w:val="00D34E02"/>
    <w:rsid w:val="00D34E72"/>
    <w:rsid w:val="00D35638"/>
    <w:rsid w:val="00D359C2"/>
    <w:rsid w:val="00D363AA"/>
    <w:rsid w:val="00D365EA"/>
    <w:rsid w:val="00D37419"/>
    <w:rsid w:val="00D374AB"/>
    <w:rsid w:val="00D3776B"/>
    <w:rsid w:val="00D37B5A"/>
    <w:rsid w:val="00D37E46"/>
    <w:rsid w:val="00D40594"/>
    <w:rsid w:val="00D410EA"/>
    <w:rsid w:val="00D41B60"/>
    <w:rsid w:val="00D42045"/>
    <w:rsid w:val="00D421FA"/>
    <w:rsid w:val="00D42607"/>
    <w:rsid w:val="00D4269A"/>
    <w:rsid w:val="00D42862"/>
    <w:rsid w:val="00D42FB6"/>
    <w:rsid w:val="00D43323"/>
    <w:rsid w:val="00D43A31"/>
    <w:rsid w:val="00D45829"/>
    <w:rsid w:val="00D458F2"/>
    <w:rsid w:val="00D45F92"/>
    <w:rsid w:val="00D468C8"/>
    <w:rsid w:val="00D46995"/>
    <w:rsid w:val="00D46BA1"/>
    <w:rsid w:val="00D4700D"/>
    <w:rsid w:val="00D505D5"/>
    <w:rsid w:val="00D507D3"/>
    <w:rsid w:val="00D5081F"/>
    <w:rsid w:val="00D50A22"/>
    <w:rsid w:val="00D50D05"/>
    <w:rsid w:val="00D5115A"/>
    <w:rsid w:val="00D51469"/>
    <w:rsid w:val="00D5150A"/>
    <w:rsid w:val="00D51932"/>
    <w:rsid w:val="00D51F7A"/>
    <w:rsid w:val="00D523FE"/>
    <w:rsid w:val="00D52882"/>
    <w:rsid w:val="00D52997"/>
    <w:rsid w:val="00D53507"/>
    <w:rsid w:val="00D53550"/>
    <w:rsid w:val="00D5356A"/>
    <w:rsid w:val="00D53657"/>
    <w:rsid w:val="00D538EB"/>
    <w:rsid w:val="00D53A55"/>
    <w:rsid w:val="00D53AEA"/>
    <w:rsid w:val="00D541E4"/>
    <w:rsid w:val="00D544A6"/>
    <w:rsid w:val="00D54957"/>
    <w:rsid w:val="00D55034"/>
    <w:rsid w:val="00D559F2"/>
    <w:rsid w:val="00D560F2"/>
    <w:rsid w:val="00D562BF"/>
    <w:rsid w:val="00D57E55"/>
    <w:rsid w:val="00D57E95"/>
    <w:rsid w:val="00D60118"/>
    <w:rsid w:val="00D616DF"/>
    <w:rsid w:val="00D61972"/>
    <w:rsid w:val="00D61F19"/>
    <w:rsid w:val="00D6224C"/>
    <w:rsid w:val="00D622D2"/>
    <w:rsid w:val="00D6238E"/>
    <w:rsid w:val="00D62409"/>
    <w:rsid w:val="00D632F9"/>
    <w:rsid w:val="00D63349"/>
    <w:rsid w:val="00D639B8"/>
    <w:rsid w:val="00D64403"/>
    <w:rsid w:val="00D644D7"/>
    <w:rsid w:val="00D644E5"/>
    <w:rsid w:val="00D64542"/>
    <w:rsid w:val="00D64B2B"/>
    <w:rsid w:val="00D64E8D"/>
    <w:rsid w:val="00D64EAA"/>
    <w:rsid w:val="00D656F3"/>
    <w:rsid w:val="00D65815"/>
    <w:rsid w:val="00D658D1"/>
    <w:rsid w:val="00D66091"/>
    <w:rsid w:val="00D666CA"/>
    <w:rsid w:val="00D66702"/>
    <w:rsid w:val="00D66D98"/>
    <w:rsid w:val="00D67CEC"/>
    <w:rsid w:val="00D70CC6"/>
    <w:rsid w:val="00D72127"/>
    <w:rsid w:val="00D723E7"/>
    <w:rsid w:val="00D723FC"/>
    <w:rsid w:val="00D724BD"/>
    <w:rsid w:val="00D72979"/>
    <w:rsid w:val="00D72A0A"/>
    <w:rsid w:val="00D72A47"/>
    <w:rsid w:val="00D72B61"/>
    <w:rsid w:val="00D72F44"/>
    <w:rsid w:val="00D73F4B"/>
    <w:rsid w:val="00D74061"/>
    <w:rsid w:val="00D744B5"/>
    <w:rsid w:val="00D7453D"/>
    <w:rsid w:val="00D74D3E"/>
    <w:rsid w:val="00D74F16"/>
    <w:rsid w:val="00D7515F"/>
    <w:rsid w:val="00D767F5"/>
    <w:rsid w:val="00D7690D"/>
    <w:rsid w:val="00D76BDE"/>
    <w:rsid w:val="00D776B6"/>
    <w:rsid w:val="00D77DDC"/>
    <w:rsid w:val="00D80A59"/>
    <w:rsid w:val="00D81535"/>
    <w:rsid w:val="00D81685"/>
    <w:rsid w:val="00D81A91"/>
    <w:rsid w:val="00D826E8"/>
    <w:rsid w:val="00D82A2A"/>
    <w:rsid w:val="00D83854"/>
    <w:rsid w:val="00D83976"/>
    <w:rsid w:val="00D83A8C"/>
    <w:rsid w:val="00D840F8"/>
    <w:rsid w:val="00D842F3"/>
    <w:rsid w:val="00D84420"/>
    <w:rsid w:val="00D84683"/>
    <w:rsid w:val="00D84911"/>
    <w:rsid w:val="00D84EB8"/>
    <w:rsid w:val="00D85388"/>
    <w:rsid w:val="00D85956"/>
    <w:rsid w:val="00D86B5E"/>
    <w:rsid w:val="00D86C49"/>
    <w:rsid w:val="00D8737A"/>
    <w:rsid w:val="00D87DCE"/>
    <w:rsid w:val="00D909B7"/>
    <w:rsid w:val="00D90A4E"/>
    <w:rsid w:val="00D91788"/>
    <w:rsid w:val="00D92415"/>
    <w:rsid w:val="00D93874"/>
    <w:rsid w:val="00D9505E"/>
    <w:rsid w:val="00D951FB"/>
    <w:rsid w:val="00D956BB"/>
    <w:rsid w:val="00D9597F"/>
    <w:rsid w:val="00D96511"/>
    <w:rsid w:val="00D97556"/>
    <w:rsid w:val="00D97AF7"/>
    <w:rsid w:val="00D97CC0"/>
    <w:rsid w:val="00D97DFE"/>
    <w:rsid w:val="00D97FB5"/>
    <w:rsid w:val="00DA0193"/>
    <w:rsid w:val="00DA020F"/>
    <w:rsid w:val="00DA0C7C"/>
    <w:rsid w:val="00DA13F6"/>
    <w:rsid w:val="00DA1D98"/>
    <w:rsid w:val="00DA2D9D"/>
    <w:rsid w:val="00DA3256"/>
    <w:rsid w:val="00DA339B"/>
    <w:rsid w:val="00DA3457"/>
    <w:rsid w:val="00DA38C8"/>
    <w:rsid w:val="00DA3C29"/>
    <w:rsid w:val="00DA417F"/>
    <w:rsid w:val="00DA4622"/>
    <w:rsid w:val="00DA486E"/>
    <w:rsid w:val="00DA494E"/>
    <w:rsid w:val="00DA4D85"/>
    <w:rsid w:val="00DA4DA1"/>
    <w:rsid w:val="00DA5595"/>
    <w:rsid w:val="00DA74FC"/>
    <w:rsid w:val="00DA7B8B"/>
    <w:rsid w:val="00DA7DFD"/>
    <w:rsid w:val="00DA7F63"/>
    <w:rsid w:val="00DB022E"/>
    <w:rsid w:val="00DB0280"/>
    <w:rsid w:val="00DB03F8"/>
    <w:rsid w:val="00DB07C1"/>
    <w:rsid w:val="00DB0D56"/>
    <w:rsid w:val="00DB130A"/>
    <w:rsid w:val="00DB14C7"/>
    <w:rsid w:val="00DB243D"/>
    <w:rsid w:val="00DB2549"/>
    <w:rsid w:val="00DB2763"/>
    <w:rsid w:val="00DB2C6F"/>
    <w:rsid w:val="00DB2DE4"/>
    <w:rsid w:val="00DB35BA"/>
    <w:rsid w:val="00DB3A5A"/>
    <w:rsid w:val="00DB3A6C"/>
    <w:rsid w:val="00DB4F57"/>
    <w:rsid w:val="00DB5745"/>
    <w:rsid w:val="00DB578D"/>
    <w:rsid w:val="00DB5C8A"/>
    <w:rsid w:val="00DB64DF"/>
    <w:rsid w:val="00DB6C01"/>
    <w:rsid w:val="00DB7CF6"/>
    <w:rsid w:val="00DC055A"/>
    <w:rsid w:val="00DC0774"/>
    <w:rsid w:val="00DC1007"/>
    <w:rsid w:val="00DC1870"/>
    <w:rsid w:val="00DC24DC"/>
    <w:rsid w:val="00DC2B23"/>
    <w:rsid w:val="00DC31C0"/>
    <w:rsid w:val="00DC3436"/>
    <w:rsid w:val="00DC36A0"/>
    <w:rsid w:val="00DC49FF"/>
    <w:rsid w:val="00DC5375"/>
    <w:rsid w:val="00DC55CD"/>
    <w:rsid w:val="00DC55D3"/>
    <w:rsid w:val="00DC55EB"/>
    <w:rsid w:val="00DC5924"/>
    <w:rsid w:val="00DC5BA1"/>
    <w:rsid w:val="00DC6026"/>
    <w:rsid w:val="00DC68F3"/>
    <w:rsid w:val="00DC7742"/>
    <w:rsid w:val="00DD03A5"/>
    <w:rsid w:val="00DD0425"/>
    <w:rsid w:val="00DD05F0"/>
    <w:rsid w:val="00DD0865"/>
    <w:rsid w:val="00DD0C47"/>
    <w:rsid w:val="00DD11B1"/>
    <w:rsid w:val="00DD16ED"/>
    <w:rsid w:val="00DD1F69"/>
    <w:rsid w:val="00DD246B"/>
    <w:rsid w:val="00DD2574"/>
    <w:rsid w:val="00DD2A62"/>
    <w:rsid w:val="00DD422B"/>
    <w:rsid w:val="00DD4879"/>
    <w:rsid w:val="00DD4D56"/>
    <w:rsid w:val="00DD4E9A"/>
    <w:rsid w:val="00DD5947"/>
    <w:rsid w:val="00DD5E3E"/>
    <w:rsid w:val="00DD5E94"/>
    <w:rsid w:val="00DD6B48"/>
    <w:rsid w:val="00DD6B85"/>
    <w:rsid w:val="00DD6D0B"/>
    <w:rsid w:val="00DD70C0"/>
    <w:rsid w:val="00DD7765"/>
    <w:rsid w:val="00DD793B"/>
    <w:rsid w:val="00DE041F"/>
    <w:rsid w:val="00DE0630"/>
    <w:rsid w:val="00DE12E4"/>
    <w:rsid w:val="00DE1C73"/>
    <w:rsid w:val="00DE1DB1"/>
    <w:rsid w:val="00DE1F10"/>
    <w:rsid w:val="00DE20BD"/>
    <w:rsid w:val="00DE23CC"/>
    <w:rsid w:val="00DE25AD"/>
    <w:rsid w:val="00DE25F6"/>
    <w:rsid w:val="00DE34FC"/>
    <w:rsid w:val="00DE3A71"/>
    <w:rsid w:val="00DE3F71"/>
    <w:rsid w:val="00DE466F"/>
    <w:rsid w:val="00DE473A"/>
    <w:rsid w:val="00DE4E67"/>
    <w:rsid w:val="00DE660E"/>
    <w:rsid w:val="00DE7A56"/>
    <w:rsid w:val="00DF0676"/>
    <w:rsid w:val="00DF0AA8"/>
    <w:rsid w:val="00DF0CF8"/>
    <w:rsid w:val="00DF1CB1"/>
    <w:rsid w:val="00DF1F33"/>
    <w:rsid w:val="00DF2000"/>
    <w:rsid w:val="00DF2244"/>
    <w:rsid w:val="00DF24D1"/>
    <w:rsid w:val="00DF27E9"/>
    <w:rsid w:val="00DF2868"/>
    <w:rsid w:val="00DF322B"/>
    <w:rsid w:val="00DF4A82"/>
    <w:rsid w:val="00DF4D6E"/>
    <w:rsid w:val="00DF4E3C"/>
    <w:rsid w:val="00DF4F63"/>
    <w:rsid w:val="00DF520E"/>
    <w:rsid w:val="00DF58F8"/>
    <w:rsid w:val="00DF5C8A"/>
    <w:rsid w:val="00DF6633"/>
    <w:rsid w:val="00DF684D"/>
    <w:rsid w:val="00DF75F6"/>
    <w:rsid w:val="00E0003A"/>
    <w:rsid w:val="00E00791"/>
    <w:rsid w:val="00E00DD7"/>
    <w:rsid w:val="00E02540"/>
    <w:rsid w:val="00E025DD"/>
    <w:rsid w:val="00E02675"/>
    <w:rsid w:val="00E03098"/>
    <w:rsid w:val="00E0360D"/>
    <w:rsid w:val="00E03CF5"/>
    <w:rsid w:val="00E03DB4"/>
    <w:rsid w:val="00E03E43"/>
    <w:rsid w:val="00E043A9"/>
    <w:rsid w:val="00E049AE"/>
    <w:rsid w:val="00E04BAC"/>
    <w:rsid w:val="00E04EA1"/>
    <w:rsid w:val="00E051A5"/>
    <w:rsid w:val="00E053DE"/>
    <w:rsid w:val="00E055E0"/>
    <w:rsid w:val="00E05B4D"/>
    <w:rsid w:val="00E05EA6"/>
    <w:rsid w:val="00E06132"/>
    <w:rsid w:val="00E061E4"/>
    <w:rsid w:val="00E06278"/>
    <w:rsid w:val="00E06DF8"/>
    <w:rsid w:val="00E0766D"/>
    <w:rsid w:val="00E07744"/>
    <w:rsid w:val="00E10094"/>
    <w:rsid w:val="00E1111D"/>
    <w:rsid w:val="00E1158E"/>
    <w:rsid w:val="00E1169C"/>
    <w:rsid w:val="00E11716"/>
    <w:rsid w:val="00E1183C"/>
    <w:rsid w:val="00E11985"/>
    <w:rsid w:val="00E122FA"/>
    <w:rsid w:val="00E1297F"/>
    <w:rsid w:val="00E13B3B"/>
    <w:rsid w:val="00E13B76"/>
    <w:rsid w:val="00E14288"/>
    <w:rsid w:val="00E14A19"/>
    <w:rsid w:val="00E15039"/>
    <w:rsid w:val="00E15376"/>
    <w:rsid w:val="00E15471"/>
    <w:rsid w:val="00E15B82"/>
    <w:rsid w:val="00E164B5"/>
    <w:rsid w:val="00E166BB"/>
    <w:rsid w:val="00E17144"/>
    <w:rsid w:val="00E17A87"/>
    <w:rsid w:val="00E209BA"/>
    <w:rsid w:val="00E22037"/>
    <w:rsid w:val="00E221F4"/>
    <w:rsid w:val="00E222DE"/>
    <w:rsid w:val="00E223DF"/>
    <w:rsid w:val="00E23173"/>
    <w:rsid w:val="00E236F2"/>
    <w:rsid w:val="00E2370D"/>
    <w:rsid w:val="00E23721"/>
    <w:rsid w:val="00E239ED"/>
    <w:rsid w:val="00E245CB"/>
    <w:rsid w:val="00E24FA7"/>
    <w:rsid w:val="00E25433"/>
    <w:rsid w:val="00E255B3"/>
    <w:rsid w:val="00E25915"/>
    <w:rsid w:val="00E26170"/>
    <w:rsid w:val="00E26268"/>
    <w:rsid w:val="00E26F89"/>
    <w:rsid w:val="00E27887"/>
    <w:rsid w:val="00E305EA"/>
    <w:rsid w:val="00E30716"/>
    <w:rsid w:val="00E30AAA"/>
    <w:rsid w:val="00E30BB5"/>
    <w:rsid w:val="00E30C4F"/>
    <w:rsid w:val="00E317FC"/>
    <w:rsid w:val="00E31B24"/>
    <w:rsid w:val="00E336E5"/>
    <w:rsid w:val="00E33747"/>
    <w:rsid w:val="00E338A3"/>
    <w:rsid w:val="00E33B91"/>
    <w:rsid w:val="00E33C8D"/>
    <w:rsid w:val="00E33CE2"/>
    <w:rsid w:val="00E34139"/>
    <w:rsid w:val="00E345B6"/>
    <w:rsid w:val="00E3496E"/>
    <w:rsid w:val="00E35155"/>
    <w:rsid w:val="00E35932"/>
    <w:rsid w:val="00E359CC"/>
    <w:rsid w:val="00E361C3"/>
    <w:rsid w:val="00E36AF1"/>
    <w:rsid w:val="00E36D1C"/>
    <w:rsid w:val="00E4046A"/>
    <w:rsid w:val="00E4108C"/>
    <w:rsid w:val="00E41128"/>
    <w:rsid w:val="00E41C8F"/>
    <w:rsid w:val="00E4252F"/>
    <w:rsid w:val="00E43026"/>
    <w:rsid w:val="00E43A10"/>
    <w:rsid w:val="00E4422E"/>
    <w:rsid w:val="00E44284"/>
    <w:rsid w:val="00E46B93"/>
    <w:rsid w:val="00E46BEE"/>
    <w:rsid w:val="00E47263"/>
    <w:rsid w:val="00E472C0"/>
    <w:rsid w:val="00E502AB"/>
    <w:rsid w:val="00E50CF2"/>
    <w:rsid w:val="00E527C0"/>
    <w:rsid w:val="00E52C4A"/>
    <w:rsid w:val="00E5323B"/>
    <w:rsid w:val="00E54DB8"/>
    <w:rsid w:val="00E550FB"/>
    <w:rsid w:val="00E551D8"/>
    <w:rsid w:val="00E552DB"/>
    <w:rsid w:val="00E556C3"/>
    <w:rsid w:val="00E557DC"/>
    <w:rsid w:val="00E558C3"/>
    <w:rsid w:val="00E5609F"/>
    <w:rsid w:val="00E56384"/>
    <w:rsid w:val="00E56CEF"/>
    <w:rsid w:val="00E56DE7"/>
    <w:rsid w:val="00E57249"/>
    <w:rsid w:val="00E57DFD"/>
    <w:rsid w:val="00E608D5"/>
    <w:rsid w:val="00E60C1F"/>
    <w:rsid w:val="00E61AFA"/>
    <w:rsid w:val="00E61B4F"/>
    <w:rsid w:val="00E6219C"/>
    <w:rsid w:val="00E62F53"/>
    <w:rsid w:val="00E62F7E"/>
    <w:rsid w:val="00E6305B"/>
    <w:rsid w:val="00E632C4"/>
    <w:rsid w:val="00E639DD"/>
    <w:rsid w:val="00E63B25"/>
    <w:rsid w:val="00E63DEF"/>
    <w:rsid w:val="00E64406"/>
    <w:rsid w:val="00E64C24"/>
    <w:rsid w:val="00E65590"/>
    <w:rsid w:val="00E659EB"/>
    <w:rsid w:val="00E65EFE"/>
    <w:rsid w:val="00E664D7"/>
    <w:rsid w:val="00E67151"/>
    <w:rsid w:val="00E67660"/>
    <w:rsid w:val="00E67EBC"/>
    <w:rsid w:val="00E701BC"/>
    <w:rsid w:val="00E70272"/>
    <w:rsid w:val="00E708F5"/>
    <w:rsid w:val="00E71B8D"/>
    <w:rsid w:val="00E71D0F"/>
    <w:rsid w:val="00E72EE2"/>
    <w:rsid w:val="00E72F66"/>
    <w:rsid w:val="00E73264"/>
    <w:rsid w:val="00E7344E"/>
    <w:rsid w:val="00E73651"/>
    <w:rsid w:val="00E73B13"/>
    <w:rsid w:val="00E73BA2"/>
    <w:rsid w:val="00E73CC2"/>
    <w:rsid w:val="00E74576"/>
    <w:rsid w:val="00E74A08"/>
    <w:rsid w:val="00E74B49"/>
    <w:rsid w:val="00E75094"/>
    <w:rsid w:val="00E751CA"/>
    <w:rsid w:val="00E7579C"/>
    <w:rsid w:val="00E75C2A"/>
    <w:rsid w:val="00E76BD4"/>
    <w:rsid w:val="00E7752A"/>
    <w:rsid w:val="00E77ABE"/>
    <w:rsid w:val="00E800C8"/>
    <w:rsid w:val="00E80771"/>
    <w:rsid w:val="00E808B4"/>
    <w:rsid w:val="00E80D4F"/>
    <w:rsid w:val="00E813F1"/>
    <w:rsid w:val="00E8247B"/>
    <w:rsid w:val="00E82A2A"/>
    <w:rsid w:val="00E82D00"/>
    <w:rsid w:val="00E82D14"/>
    <w:rsid w:val="00E83351"/>
    <w:rsid w:val="00E834DD"/>
    <w:rsid w:val="00E84071"/>
    <w:rsid w:val="00E84407"/>
    <w:rsid w:val="00E844AC"/>
    <w:rsid w:val="00E84A18"/>
    <w:rsid w:val="00E8528A"/>
    <w:rsid w:val="00E85A82"/>
    <w:rsid w:val="00E85AE4"/>
    <w:rsid w:val="00E86590"/>
    <w:rsid w:val="00E86652"/>
    <w:rsid w:val="00E866EC"/>
    <w:rsid w:val="00E868BE"/>
    <w:rsid w:val="00E86B94"/>
    <w:rsid w:val="00E871D6"/>
    <w:rsid w:val="00E877E4"/>
    <w:rsid w:val="00E8794D"/>
    <w:rsid w:val="00E87A82"/>
    <w:rsid w:val="00E87BA2"/>
    <w:rsid w:val="00E90510"/>
    <w:rsid w:val="00E90ACB"/>
    <w:rsid w:val="00E90C88"/>
    <w:rsid w:val="00E90CFC"/>
    <w:rsid w:val="00E90FB6"/>
    <w:rsid w:val="00E912BE"/>
    <w:rsid w:val="00E91B43"/>
    <w:rsid w:val="00E93977"/>
    <w:rsid w:val="00E93B3B"/>
    <w:rsid w:val="00E948DF"/>
    <w:rsid w:val="00E94963"/>
    <w:rsid w:val="00E9516E"/>
    <w:rsid w:val="00E9560F"/>
    <w:rsid w:val="00E957E6"/>
    <w:rsid w:val="00E95C1E"/>
    <w:rsid w:val="00E95C45"/>
    <w:rsid w:val="00E966E3"/>
    <w:rsid w:val="00E96C85"/>
    <w:rsid w:val="00E96CA8"/>
    <w:rsid w:val="00E972DF"/>
    <w:rsid w:val="00E975AB"/>
    <w:rsid w:val="00E9763C"/>
    <w:rsid w:val="00E97660"/>
    <w:rsid w:val="00EA022B"/>
    <w:rsid w:val="00EA04B7"/>
    <w:rsid w:val="00EA06A1"/>
    <w:rsid w:val="00EA0CCF"/>
    <w:rsid w:val="00EA1146"/>
    <w:rsid w:val="00EA17CD"/>
    <w:rsid w:val="00EA226F"/>
    <w:rsid w:val="00EA36FE"/>
    <w:rsid w:val="00EA391E"/>
    <w:rsid w:val="00EA43B3"/>
    <w:rsid w:val="00EA46A9"/>
    <w:rsid w:val="00EA4755"/>
    <w:rsid w:val="00EA47FA"/>
    <w:rsid w:val="00EA4893"/>
    <w:rsid w:val="00EA4920"/>
    <w:rsid w:val="00EA4BA2"/>
    <w:rsid w:val="00EA5585"/>
    <w:rsid w:val="00EA6223"/>
    <w:rsid w:val="00EA6A2A"/>
    <w:rsid w:val="00EA70A7"/>
    <w:rsid w:val="00EA74C0"/>
    <w:rsid w:val="00EA759F"/>
    <w:rsid w:val="00EA7CC8"/>
    <w:rsid w:val="00EA7D28"/>
    <w:rsid w:val="00EA7E75"/>
    <w:rsid w:val="00EA7F2A"/>
    <w:rsid w:val="00EB06CE"/>
    <w:rsid w:val="00EB1C61"/>
    <w:rsid w:val="00EB1E7D"/>
    <w:rsid w:val="00EB20E8"/>
    <w:rsid w:val="00EB3070"/>
    <w:rsid w:val="00EB32E2"/>
    <w:rsid w:val="00EB35DA"/>
    <w:rsid w:val="00EB3756"/>
    <w:rsid w:val="00EB3BBE"/>
    <w:rsid w:val="00EB3BCD"/>
    <w:rsid w:val="00EB3DFA"/>
    <w:rsid w:val="00EB3E4D"/>
    <w:rsid w:val="00EB3E53"/>
    <w:rsid w:val="00EB4CF8"/>
    <w:rsid w:val="00EB4E9C"/>
    <w:rsid w:val="00EB5102"/>
    <w:rsid w:val="00EB5A95"/>
    <w:rsid w:val="00EB5AF8"/>
    <w:rsid w:val="00EB628A"/>
    <w:rsid w:val="00EB6477"/>
    <w:rsid w:val="00EB6546"/>
    <w:rsid w:val="00EC0030"/>
    <w:rsid w:val="00EC0078"/>
    <w:rsid w:val="00EC016D"/>
    <w:rsid w:val="00EC0D46"/>
    <w:rsid w:val="00EC20B1"/>
    <w:rsid w:val="00EC227E"/>
    <w:rsid w:val="00EC2E3E"/>
    <w:rsid w:val="00EC3594"/>
    <w:rsid w:val="00EC3657"/>
    <w:rsid w:val="00EC3A5E"/>
    <w:rsid w:val="00EC3FEE"/>
    <w:rsid w:val="00EC4443"/>
    <w:rsid w:val="00EC4704"/>
    <w:rsid w:val="00EC4940"/>
    <w:rsid w:val="00EC4B8F"/>
    <w:rsid w:val="00EC4CD8"/>
    <w:rsid w:val="00EC51F2"/>
    <w:rsid w:val="00EC576D"/>
    <w:rsid w:val="00EC60E7"/>
    <w:rsid w:val="00EC619E"/>
    <w:rsid w:val="00EC6408"/>
    <w:rsid w:val="00EC68AB"/>
    <w:rsid w:val="00ED0276"/>
    <w:rsid w:val="00ED0ED8"/>
    <w:rsid w:val="00ED10A3"/>
    <w:rsid w:val="00ED10CD"/>
    <w:rsid w:val="00ED1D67"/>
    <w:rsid w:val="00ED21C4"/>
    <w:rsid w:val="00ED3141"/>
    <w:rsid w:val="00ED43AA"/>
    <w:rsid w:val="00ED45D7"/>
    <w:rsid w:val="00ED4808"/>
    <w:rsid w:val="00ED487A"/>
    <w:rsid w:val="00ED4BA4"/>
    <w:rsid w:val="00ED4E09"/>
    <w:rsid w:val="00ED5076"/>
    <w:rsid w:val="00ED5877"/>
    <w:rsid w:val="00ED5BAC"/>
    <w:rsid w:val="00ED5FAE"/>
    <w:rsid w:val="00ED60E2"/>
    <w:rsid w:val="00ED6729"/>
    <w:rsid w:val="00ED6F84"/>
    <w:rsid w:val="00ED7440"/>
    <w:rsid w:val="00ED7467"/>
    <w:rsid w:val="00ED766B"/>
    <w:rsid w:val="00ED7AEE"/>
    <w:rsid w:val="00ED7C71"/>
    <w:rsid w:val="00EE0AC8"/>
    <w:rsid w:val="00EE0B1F"/>
    <w:rsid w:val="00EE17A4"/>
    <w:rsid w:val="00EE1B82"/>
    <w:rsid w:val="00EE1D80"/>
    <w:rsid w:val="00EE2145"/>
    <w:rsid w:val="00EE2347"/>
    <w:rsid w:val="00EE2619"/>
    <w:rsid w:val="00EE2A36"/>
    <w:rsid w:val="00EE2D54"/>
    <w:rsid w:val="00EE2ED2"/>
    <w:rsid w:val="00EE4341"/>
    <w:rsid w:val="00EE442E"/>
    <w:rsid w:val="00EE4A67"/>
    <w:rsid w:val="00EE4AF5"/>
    <w:rsid w:val="00EE4C32"/>
    <w:rsid w:val="00EE4E3E"/>
    <w:rsid w:val="00EE608A"/>
    <w:rsid w:val="00EE6625"/>
    <w:rsid w:val="00EE6A72"/>
    <w:rsid w:val="00EE6C97"/>
    <w:rsid w:val="00EE6D23"/>
    <w:rsid w:val="00EE704D"/>
    <w:rsid w:val="00EE7152"/>
    <w:rsid w:val="00EE71A6"/>
    <w:rsid w:val="00EE71FA"/>
    <w:rsid w:val="00EE744A"/>
    <w:rsid w:val="00EE767E"/>
    <w:rsid w:val="00EE7E01"/>
    <w:rsid w:val="00EE7EBA"/>
    <w:rsid w:val="00EF02E5"/>
    <w:rsid w:val="00EF0B29"/>
    <w:rsid w:val="00EF102E"/>
    <w:rsid w:val="00EF153C"/>
    <w:rsid w:val="00EF1BD4"/>
    <w:rsid w:val="00EF20B1"/>
    <w:rsid w:val="00EF258B"/>
    <w:rsid w:val="00EF2A5B"/>
    <w:rsid w:val="00EF3094"/>
    <w:rsid w:val="00EF3BA8"/>
    <w:rsid w:val="00EF3FEF"/>
    <w:rsid w:val="00EF46CF"/>
    <w:rsid w:val="00EF4E20"/>
    <w:rsid w:val="00EF5545"/>
    <w:rsid w:val="00EF5D17"/>
    <w:rsid w:val="00EF5DD3"/>
    <w:rsid w:val="00EF62E6"/>
    <w:rsid w:val="00EF6316"/>
    <w:rsid w:val="00EF6AFB"/>
    <w:rsid w:val="00F001B3"/>
    <w:rsid w:val="00F00593"/>
    <w:rsid w:val="00F007A7"/>
    <w:rsid w:val="00F00867"/>
    <w:rsid w:val="00F0106D"/>
    <w:rsid w:val="00F01B89"/>
    <w:rsid w:val="00F02B7F"/>
    <w:rsid w:val="00F03707"/>
    <w:rsid w:val="00F038A4"/>
    <w:rsid w:val="00F03BFB"/>
    <w:rsid w:val="00F03DA9"/>
    <w:rsid w:val="00F044F3"/>
    <w:rsid w:val="00F046C1"/>
    <w:rsid w:val="00F06C53"/>
    <w:rsid w:val="00F07439"/>
    <w:rsid w:val="00F0778A"/>
    <w:rsid w:val="00F07E57"/>
    <w:rsid w:val="00F07EC7"/>
    <w:rsid w:val="00F10168"/>
    <w:rsid w:val="00F1086A"/>
    <w:rsid w:val="00F10902"/>
    <w:rsid w:val="00F10A1A"/>
    <w:rsid w:val="00F10EF1"/>
    <w:rsid w:val="00F10F14"/>
    <w:rsid w:val="00F11641"/>
    <w:rsid w:val="00F11CA7"/>
    <w:rsid w:val="00F11D33"/>
    <w:rsid w:val="00F11D4F"/>
    <w:rsid w:val="00F11D72"/>
    <w:rsid w:val="00F12300"/>
    <w:rsid w:val="00F124BB"/>
    <w:rsid w:val="00F12995"/>
    <w:rsid w:val="00F12C45"/>
    <w:rsid w:val="00F12C98"/>
    <w:rsid w:val="00F13F97"/>
    <w:rsid w:val="00F14E83"/>
    <w:rsid w:val="00F14FB3"/>
    <w:rsid w:val="00F1613B"/>
    <w:rsid w:val="00F16313"/>
    <w:rsid w:val="00F165FD"/>
    <w:rsid w:val="00F16783"/>
    <w:rsid w:val="00F175B6"/>
    <w:rsid w:val="00F175F2"/>
    <w:rsid w:val="00F20913"/>
    <w:rsid w:val="00F20F9A"/>
    <w:rsid w:val="00F211AD"/>
    <w:rsid w:val="00F21B7B"/>
    <w:rsid w:val="00F21FD7"/>
    <w:rsid w:val="00F22449"/>
    <w:rsid w:val="00F2256C"/>
    <w:rsid w:val="00F22CD2"/>
    <w:rsid w:val="00F230C1"/>
    <w:rsid w:val="00F23A2C"/>
    <w:rsid w:val="00F23A67"/>
    <w:rsid w:val="00F23CFF"/>
    <w:rsid w:val="00F245FA"/>
    <w:rsid w:val="00F24C08"/>
    <w:rsid w:val="00F24C42"/>
    <w:rsid w:val="00F24EC7"/>
    <w:rsid w:val="00F25100"/>
    <w:rsid w:val="00F25736"/>
    <w:rsid w:val="00F25DC9"/>
    <w:rsid w:val="00F26630"/>
    <w:rsid w:val="00F26B81"/>
    <w:rsid w:val="00F26E7C"/>
    <w:rsid w:val="00F3045E"/>
    <w:rsid w:val="00F30762"/>
    <w:rsid w:val="00F30CC7"/>
    <w:rsid w:val="00F31398"/>
    <w:rsid w:val="00F31626"/>
    <w:rsid w:val="00F318A3"/>
    <w:rsid w:val="00F31D5F"/>
    <w:rsid w:val="00F32101"/>
    <w:rsid w:val="00F32736"/>
    <w:rsid w:val="00F32766"/>
    <w:rsid w:val="00F32A79"/>
    <w:rsid w:val="00F32DD4"/>
    <w:rsid w:val="00F330EA"/>
    <w:rsid w:val="00F3322C"/>
    <w:rsid w:val="00F33C70"/>
    <w:rsid w:val="00F33CF5"/>
    <w:rsid w:val="00F34258"/>
    <w:rsid w:val="00F34446"/>
    <w:rsid w:val="00F34A9F"/>
    <w:rsid w:val="00F35733"/>
    <w:rsid w:val="00F35783"/>
    <w:rsid w:val="00F36017"/>
    <w:rsid w:val="00F36363"/>
    <w:rsid w:val="00F366F4"/>
    <w:rsid w:val="00F372EB"/>
    <w:rsid w:val="00F3733A"/>
    <w:rsid w:val="00F375C4"/>
    <w:rsid w:val="00F375EC"/>
    <w:rsid w:val="00F37898"/>
    <w:rsid w:val="00F37B68"/>
    <w:rsid w:val="00F400DD"/>
    <w:rsid w:val="00F40542"/>
    <w:rsid w:val="00F41D61"/>
    <w:rsid w:val="00F4299B"/>
    <w:rsid w:val="00F42BC0"/>
    <w:rsid w:val="00F43259"/>
    <w:rsid w:val="00F43D80"/>
    <w:rsid w:val="00F4437D"/>
    <w:rsid w:val="00F44616"/>
    <w:rsid w:val="00F46324"/>
    <w:rsid w:val="00F4654B"/>
    <w:rsid w:val="00F466E4"/>
    <w:rsid w:val="00F46F69"/>
    <w:rsid w:val="00F4732D"/>
    <w:rsid w:val="00F477B5"/>
    <w:rsid w:val="00F47CE1"/>
    <w:rsid w:val="00F47DC9"/>
    <w:rsid w:val="00F50082"/>
    <w:rsid w:val="00F505AE"/>
    <w:rsid w:val="00F51482"/>
    <w:rsid w:val="00F51BCB"/>
    <w:rsid w:val="00F522C8"/>
    <w:rsid w:val="00F52D31"/>
    <w:rsid w:val="00F52DD3"/>
    <w:rsid w:val="00F52F9F"/>
    <w:rsid w:val="00F5319B"/>
    <w:rsid w:val="00F537C3"/>
    <w:rsid w:val="00F53B9F"/>
    <w:rsid w:val="00F54610"/>
    <w:rsid w:val="00F54AC9"/>
    <w:rsid w:val="00F55307"/>
    <w:rsid w:val="00F5554B"/>
    <w:rsid w:val="00F557C7"/>
    <w:rsid w:val="00F559F0"/>
    <w:rsid w:val="00F56169"/>
    <w:rsid w:val="00F612B2"/>
    <w:rsid w:val="00F61590"/>
    <w:rsid w:val="00F61649"/>
    <w:rsid w:val="00F61798"/>
    <w:rsid w:val="00F6186B"/>
    <w:rsid w:val="00F621D4"/>
    <w:rsid w:val="00F624B3"/>
    <w:rsid w:val="00F629F9"/>
    <w:rsid w:val="00F633B2"/>
    <w:rsid w:val="00F634D0"/>
    <w:rsid w:val="00F63A13"/>
    <w:rsid w:val="00F650C4"/>
    <w:rsid w:val="00F653D0"/>
    <w:rsid w:val="00F65DC9"/>
    <w:rsid w:val="00F65FC3"/>
    <w:rsid w:val="00F67444"/>
    <w:rsid w:val="00F6788C"/>
    <w:rsid w:val="00F67BC3"/>
    <w:rsid w:val="00F67CD5"/>
    <w:rsid w:val="00F67D05"/>
    <w:rsid w:val="00F705F0"/>
    <w:rsid w:val="00F70848"/>
    <w:rsid w:val="00F70D54"/>
    <w:rsid w:val="00F712F8"/>
    <w:rsid w:val="00F71522"/>
    <w:rsid w:val="00F71C62"/>
    <w:rsid w:val="00F71CC5"/>
    <w:rsid w:val="00F72009"/>
    <w:rsid w:val="00F72275"/>
    <w:rsid w:val="00F7248F"/>
    <w:rsid w:val="00F725C9"/>
    <w:rsid w:val="00F728F8"/>
    <w:rsid w:val="00F72CF4"/>
    <w:rsid w:val="00F73004"/>
    <w:rsid w:val="00F732D6"/>
    <w:rsid w:val="00F73B78"/>
    <w:rsid w:val="00F7407A"/>
    <w:rsid w:val="00F744BA"/>
    <w:rsid w:val="00F74648"/>
    <w:rsid w:val="00F74A92"/>
    <w:rsid w:val="00F750B2"/>
    <w:rsid w:val="00F75E5E"/>
    <w:rsid w:val="00F7600C"/>
    <w:rsid w:val="00F76169"/>
    <w:rsid w:val="00F76247"/>
    <w:rsid w:val="00F76408"/>
    <w:rsid w:val="00F76518"/>
    <w:rsid w:val="00F7655C"/>
    <w:rsid w:val="00F76FD0"/>
    <w:rsid w:val="00F77A27"/>
    <w:rsid w:val="00F77EA0"/>
    <w:rsid w:val="00F80069"/>
    <w:rsid w:val="00F80530"/>
    <w:rsid w:val="00F80653"/>
    <w:rsid w:val="00F80BA9"/>
    <w:rsid w:val="00F80C5A"/>
    <w:rsid w:val="00F81772"/>
    <w:rsid w:val="00F81A1B"/>
    <w:rsid w:val="00F81DBC"/>
    <w:rsid w:val="00F82B64"/>
    <w:rsid w:val="00F83178"/>
    <w:rsid w:val="00F83E64"/>
    <w:rsid w:val="00F83FC7"/>
    <w:rsid w:val="00F84285"/>
    <w:rsid w:val="00F842E4"/>
    <w:rsid w:val="00F8458C"/>
    <w:rsid w:val="00F8540A"/>
    <w:rsid w:val="00F85FD1"/>
    <w:rsid w:val="00F85FEF"/>
    <w:rsid w:val="00F86DD7"/>
    <w:rsid w:val="00F86E05"/>
    <w:rsid w:val="00F87FBD"/>
    <w:rsid w:val="00F9034A"/>
    <w:rsid w:val="00F903B4"/>
    <w:rsid w:val="00F903C7"/>
    <w:rsid w:val="00F90BC4"/>
    <w:rsid w:val="00F919A4"/>
    <w:rsid w:val="00F925BF"/>
    <w:rsid w:val="00F92BD2"/>
    <w:rsid w:val="00F92DA4"/>
    <w:rsid w:val="00F93035"/>
    <w:rsid w:val="00F93168"/>
    <w:rsid w:val="00F93ECA"/>
    <w:rsid w:val="00F94798"/>
    <w:rsid w:val="00F94C45"/>
    <w:rsid w:val="00F95385"/>
    <w:rsid w:val="00F954CC"/>
    <w:rsid w:val="00F95EFF"/>
    <w:rsid w:val="00F9631A"/>
    <w:rsid w:val="00F96B90"/>
    <w:rsid w:val="00F96E4A"/>
    <w:rsid w:val="00F9724D"/>
    <w:rsid w:val="00F972D2"/>
    <w:rsid w:val="00FA05E0"/>
    <w:rsid w:val="00FA06A2"/>
    <w:rsid w:val="00FA076B"/>
    <w:rsid w:val="00FA078A"/>
    <w:rsid w:val="00FA0903"/>
    <w:rsid w:val="00FA1208"/>
    <w:rsid w:val="00FA14A5"/>
    <w:rsid w:val="00FA1AF2"/>
    <w:rsid w:val="00FA1D8E"/>
    <w:rsid w:val="00FA1F79"/>
    <w:rsid w:val="00FA2482"/>
    <w:rsid w:val="00FA2737"/>
    <w:rsid w:val="00FA28F7"/>
    <w:rsid w:val="00FA311E"/>
    <w:rsid w:val="00FA3343"/>
    <w:rsid w:val="00FA369C"/>
    <w:rsid w:val="00FA4528"/>
    <w:rsid w:val="00FA5939"/>
    <w:rsid w:val="00FA5F8F"/>
    <w:rsid w:val="00FA6225"/>
    <w:rsid w:val="00FA6D19"/>
    <w:rsid w:val="00FA6D74"/>
    <w:rsid w:val="00FA7352"/>
    <w:rsid w:val="00FA7867"/>
    <w:rsid w:val="00FB000C"/>
    <w:rsid w:val="00FB066E"/>
    <w:rsid w:val="00FB0908"/>
    <w:rsid w:val="00FB0DE1"/>
    <w:rsid w:val="00FB2849"/>
    <w:rsid w:val="00FB2C19"/>
    <w:rsid w:val="00FB3180"/>
    <w:rsid w:val="00FB3D39"/>
    <w:rsid w:val="00FB3D6C"/>
    <w:rsid w:val="00FB43D1"/>
    <w:rsid w:val="00FB457E"/>
    <w:rsid w:val="00FB5480"/>
    <w:rsid w:val="00FB637F"/>
    <w:rsid w:val="00FB6ACD"/>
    <w:rsid w:val="00FB71DD"/>
    <w:rsid w:val="00FB7957"/>
    <w:rsid w:val="00FB7BE2"/>
    <w:rsid w:val="00FC002A"/>
    <w:rsid w:val="00FC019F"/>
    <w:rsid w:val="00FC07E0"/>
    <w:rsid w:val="00FC12D6"/>
    <w:rsid w:val="00FC184A"/>
    <w:rsid w:val="00FC1C55"/>
    <w:rsid w:val="00FC1EEB"/>
    <w:rsid w:val="00FC24A8"/>
    <w:rsid w:val="00FC24FB"/>
    <w:rsid w:val="00FC2D5D"/>
    <w:rsid w:val="00FC2E34"/>
    <w:rsid w:val="00FC305B"/>
    <w:rsid w:val="00FC307C"/>
    <w:rsid w:val="00FC3740"/>
    <w:rsid w:val="00FC3DBC"/>
    <w:rsid w:val="00FC468A"/>
    <w:rsid w:val="00FC4B4A"/>
    <w:rsid w:val="00FC527F"/>
    <w:rsid w:val="00FC52B8"/>
    <w:rsid w:val="00FC54FA"/>
    <w:rsid w:val="00FC56E0"/>
    <w:rsid w:val="00FC57CB"/>
    <w:rsid w:val="00FC656B"/>
    <w:rsid w:val="00FC6864"/>
    <w:rsid w:val="00FC6C13"/>
    <w:rsid w:val="00FC783A"/>
    <w:rsid w:val="00FD0EF3"/>
    <w:rsid w:val="00FD13CA"/>
    <w:rsid w:val="00FD1582"/>
    <w:rsid w:val="00FD1A7F"/>
    <w:rsid w:val="00FD1B67"/>
    <w:rsid w:val="00FD2051"/>
    <w:rsid w:val="00FD2296"/>
    <w:rsid w:val="00FD35EF"/>
    <w:rsid w:val="00FD4458"/>
    <w:rsid w:val="00FD4B04"/>
    <w:rsid w:val="00FD4C5B"/>
    <w:rsid w:val="00FD4F67"/>
    <w:rsid w:val="00FD5251"/>
    <w:rsid w:val="00FD59A9"/>
    <w:rsid w:val="00FD5C4F"/>
    <w:rsid w:val="00FD5CC1"/>
    <w:rsid w:val="00FD611B"/>
    <w:rsid w:val="00FD6480"/>
    <w:rsid w:val="00FD680F"/>
    <w:rsid w:val="00FD79EF"/>
    <w:rsid w:val="00FE003E"/>
    <w:rsid w:val="00FE0E1E"/>
    <w:rsid w:val="00FE1341"/>
    <w:rsid w:val="00FE243C"/>
    <w:rsid w:val="00FE2A3F"/>
    <w:rsid w:val="00FE2B30"/>
    <w:rsid w:val="00FE2C35"/>
    <w:rsid w:val="00FE2DA9"/>
    <w:rsid w:val="00FE2F9A"/>
    <w:rsid w:val="00FE376E"/>
    <w:rsid w:val="00FE408C"/>
    <w:rsid w:val="00FE4917"/>
    <w:rsid w:val="00FE4953"/>
    <w:rsid w:val="00FE4F6A"/>
    <w:rsid w:val="00FE500B"/>
    <w:rsid w:val="00FE5EFB"/>
    <w:rsid w:val="00FE6443"/>
    <w:rsid w:val="00FE665C"/>
    <w:rsid w:val="00FE67C0"/>
    <w:rsid w:val="00FE7308"/>
    <w:rsid w:val="00FF00F7"/>
    <w:rsid w:val="00FF02CA"/>
    <w:rsid w:val="00FF0557"/>
    <w:rsid w:val="00FF0E12"/>
    <w:rsid w:val="00FF2BB9"/>
    <w:rsid w:val="00FF3A48"/>
    <w:rsid w:val="00FF3E0D"/>
    <w:rsid w:val="00FF3E66"/>
    <w:rsid w:val="00FF554B"/>
    <w:rsid w:val="00FF5A06"/>
    <w:rsid w:val="00FF5C7B"/>
    <w:rsid w:val="00FF5F58"/>
    <w:rsid w:val="00FF625C"/>
    <w:rsid w:val="00FF62DB"/>
    <w:rsid w:val="00FF66EA"/>
    <w:rsid w:val="00FF6AF1"/>
    <w:rsid w:val="00FF6BED"/>
    <w:rsid w:val="00FF715B"/>
    <w:rsid w:val="00FF7A7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72"/>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A70A7"/>
    <w:pPr>
      <w:tabs>
        <w:tab w:val="center" w:pos="4320"/>
        <w:tab w:val="right" w:pos="8640"/>
      </w:tabs>
    </w:pPr>
  </w:style>
  <w:style w:type="character" w:customStyle="1" w:styleId="FooterChar">
    <w:name w:val="Footer Char"/>
    <w:basedOn w:val="DefaultParagraphFont"/>
    <w:link w:val="Footer"/>
    <w:uiPriority w:val="99"/>
    <w:semiHidden/>
    <w:rsid w:val="00A84BE0"/>
    <w:rPr>
      <w:sz w:val="24"/>
      <w:szCs w:val="24"/>
    </w:rPr>
  </w:style>
  <w:style w:type="character" w:styleId="PageNumber">
    <w:name w:val="page number"/>
    <w:basedOn w:val="DefaultParagraphFont"/>
    <w:uiPriority w:val="99"/>
    <w:rsid w:val="00EA70A7"/>
    <w:rPr>
      <w:rFonts w:cs="Times New Roman"/>
    </w:rPr>
  </w:style>
  <w:style w:type="character" w:styleId="CommentReference">
    <w:name w:val="annotation reference"/>
    <w:basedOn w:val="DefaultParagraphFont"/>
    <w:uiPriority w:val="99"/>
    <w:semiHidden/>
    <w:rsid w:val="00E74576"/>
    <w:rPr>
      <w:rFonts w:cs="Times New Roman"/>
      <w:sz w:val="16"/>
      <w:szCs w:val="16"/>
    </w:rPr>
  </w:style>
  <w:style w:type="paragraph" w:styleId="CommentText">
    <w:name w:val="annotation text"/>
    <w:basedOn w:val="Normal"/>
    <w:link w:val="CommentTextChar"/>
    <w:uiPriority w:val="99"/>
    <w:semiHidden/>
    <w:rsid w:val="00E74576"/>
    <w:rPr>
      <w:sz w:val="20"/>
      <w:szCs w:val="20"/>
    </w:rPr>
  </w:style>
  <w:style w:type="character" w:customStyle="1" w:styleId="CommentTextChar">
    <w:name w:val="Comment Text Char"/>
    <w:basedOn w:val="DefaultParagraphFont"/>
    <w:link w:val="CommentText"/>
    <w:uiPriority w:val="99"/>
    <w:semiHidden/>
    <w:rsid w:val="00A84BE0"/>
    <w:rPr>
      <w:sz w:val="20"/>
      <w:szCs w:val="20"/>
    </w:rPr>
  </w:style>
  <w:style w:type="paragraph" w:styleId="CommentSubject">
    <w:name w:val="annotation subject"/>
    <w:basedOn w:val="CommentText"/>
    <w:next w:val="CommentText"/>
    <w:link w:val="CommentSubjectChar"/>
    <w:uiPriority w:val="99"/>
    <w:semiHidden/>
    <w:rsid w:val="00E74576"/>
    <w:rPr>
      <w:b/>
      <w:bCs/>
    </w:rPr>
  </w:style>
  <w:style w:type="character" w:customStyle="1" w:styleId="CommentSubjectChar">
    <w:name w:val="Comment Subject Char"/>
    <w:basedOn w:val="CommentTextChar"/>
    <w:link w:val="CommentSubject"/>
    <w:uiPriority w:val="99"/>
    <w:semiHidden/>
    <w:rsid w:val="00A84BE0"/>
    <w:rPr>
      <w:b/>
      <w:bCs/>
    </w:rPr>
  </w:style>
  <w:style w:type="paragraph" w:styleId="BalloonText">
    <w:name w:val="Balloon Text"/>
    <w:basedOn w:val="Normal"/>
    <w:link w:val="BalloonTextChar"/>
    <w:uiPriority w:val="99"/>
    <w:semiHidden/>
    <w:rsid w:val="00E74576"/>
    <w:rPr>
      <w:rFonts w:ascii="Tahoma" w:hAnsi="Tahoma" w:cs="Tahoma"/>
      <w:sz w:val="16"/>
      <w:szCs w:val="16"/>
    </w:rPr>
  </w:style>
  <w:style w:type="character" w:customStyle="1" w:styleId="BalloonTextChar">
    <w:name w:val="Balloon Text Char"/>
    <w:basedOn w:val="DefaultParagraphFont"/>
    <w:link w:val="BalloonText"/>
    <w:uiPriority w:val="99"/>
    <w:semiHidden/>
    <w:rsid w:val="00A84BE0"/>
    <w:rPr>
      <w:sz w:val="0"/>
      <w:szCs w:val="0"/>
    </w:rPr>
  </w:style>
  <w:style w:type="paragraph" w:styleId="Header">
    <w:name w:val="header"/>
    <w:basedOn w:val="Normal"/>
    <w:link w:val="HeaderChar"/>
    <w:uiPriority w:val="99"/>
    <w:rsid w:val="00F046C1"/>
    <w:pPr>
      <w:tabs>
        <w:tab w:val="center" w:pos="4320"/>
        <w:tab w:val="right" w:pos="8640"/>
      </w:tabs>
    </w:pPr>
  </w:style>
  <w:style w:type="character" w:customStyle="1" w:styleId="HeaderChar">
    <w:name w:val="Header Char"/>
    <w:basedOn w:val="DefaultParagraphFont"/>
    <w:link w:val="Header"/>
    <w:uiPriority w:val="99"/>
    <w:semiHidden/>
    <w:rsid w:val="00A84BE0"/>
    <w:rPr>
      <w:sz w:val="24"/>
      <w:szCs w:val="24"/>
    </w:rPr>
  </w:style>
  <w:style w:type="paragraph" w:styleId="PlainText">
    <w:name w:val="Plain Text"/>
    <w:basedOn w:val="Normal"/>
    <w:link w:val="PlainTextChar"/>
    <w:uiPriority w:val="99"/>
    <w:rsid w:val="0099173D"/>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A84BE0"/>
    <w:rPr>
      <w:rFonts w:ascii="Courier New" w:hAnsi="Courier New" w:cs="Courier New"/>
      <w:sz w:val="20"/>
      <w:szCs w:val="20"/>
    </w:rPr>
  </w:style>
  <w:style w:type="table" w:styleId="TableGrid">
    <w:name w:val="Table Grid"/>
    <w:basedOn w:val="TableNormal"/>
    <w:uiPriority w:val="99"/>
    <w:rsid w:val="00CF64B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0655BE"/>
    <w:rPr>
      <w:rFonts w:cs="Times New Roman"/>
      <w:b/>
      <w:bCs/>
    </w:rPr>
  </w:style>
  <w:style w:type="paragraph" w:customStyle="1" w:styleId="Style2">
    <w:name w:val="Style 2"/>
    <w:basedOn w:val="Normal"/>
    <w:uiPriority w:val="99"/>
    <w:rsid w:val="004B56AC"/>
    <w:pPr>
      <w:widowControl w:val="0"/>
      <w:tabs>
        <w:tab w:val="left" w:pos="2232"/>
      </w:tabs>
      <w:autoSpaceDE w:val="0"/>
      <w:autoSpaceDN w:val="0"/>
      <w:spacing w:before="216"/>
      <w:ind w:firstLine="14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7</Pages>
  <Words>2344</Words>
  <Characters>10763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Jason Baruch</dc:creator>
  <cp:keywords/>
  <dc:description/>
  <cp:lastModifiedBy> </cp:lastModifiedBy>
  <cp:revision>2</cp:revision>
  <cp:lastPrinted>2008-12-02T16:53:00Z</cp:lastPrinted>
  <dcterms:created xsi:type="dcterms:W3CDTF">2011-08-31T22:36:00Z</dcterms:created>
  <dcterms:modified xsi:type="dcterms:W3CDTF">2011-08-31T22:36:00Z</dcterms:modified>
</cp:coreProperties>
</file>